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D2018A7" w14:textId="77777777" w:rsidR="007A7FD5" w:rsidRDefault="007A7FD5" w:rsidP="00DD6CF5">
      <w:pPr>
        <w:framePr w:w="4840" w:hSpace="180" w:wrap="auto" w:vAnchor="text" w:hAnchor="page" w:x="2962" w:y="-359"/>
        <w:ind w:left="-1800"/>
        <w:rPr>
          <w:rFonts w:ascii="Arial" w:hAnsi="Arial"/>
          <w:b/>
          <w:noProof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1718C6E" wp14:editId="5C253F96">
                <wp:simplePos x="0" y="0"/>
                <wp:positionH relativeFrom="column">
                  <wp:posOffset>1045210</wp:posOffset>
                </wp:positionH>
                <wp:positionV relativeFrom="paragraph">
                  <wp:posOffset>-464185</wp:posOffset>
                </wp:positionV>
                <wp:extent cx="1943100" cy="228600"/>
                <wp:effectExtent l="0" t="0" r="0" b="0"/>
                <wp:wrapNone/>
                <wp:docPr id="1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5697D7" w14:textId="77777777" w:rsidR="00454396" w:rsidRDefault="00454396" w:rsidP="007A7FD5">
                            <w:r>
                              <w:rPr>
                                <w:sz w:val="20"/>
                              </w:rPr>
                              <w:t>Information Technology Services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5" o:spid="_x0000_s1026" style="position:absolute;left:0;text-align:left;margin-left:82.3pt;margin-top:-36.5pt;width:15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" o:allowincell="f" filled="f" stroked="f" strokeweight="0">
                <v:shadow opacity="49150f"/>
                <v:textbox inset="0,0,0,0">
                  <w:txbxContent>
                    <w:p w14:paraId="6D5697D7" w14:textId="77777777" w:rsidR="00454396" w:rsidRDefault="00454396" w:rsidP="007A7FD5">
                      <w:r>
                        <w:rPr>
                          <w:sz w:val="20"/>
                        </w:rPr>
                        <w:t>Information Technology Services</w:t>
                      </w:r>
                    </w:p>
                  </w:txbxContent>
                </v:textbox>
              </v:rect>
            </w:pict>
          </mc:Fallback>
        </mc:AlternateContent>
      </w:r>
    </w:p>
    <w:p w14:paraId="035EB343" w14:textId="77777777" w:rsidR="007A7FD5" w:rsidRDefault="007A7FD5" w:rsidP="00DD6CF5">
      <w:pPr>
        <w:ind w:left="-720"/>
      </w:pPr>
      <w:r>
        <w:rPr>
          <w:rFonts w:ascii="Arial" w:hAnsi="Arial"/>
          <w:b/>
          <w:noProof/>
          <w:sz w:val="20"/>
        </w:rPr>
        <w:lastRenderedPageBreak/>
        <w:drawing>
          <wp:anchor distT="0" distB="0" distL="114300" distR="114300" simplePos="0" relativeHeight="251660288" behindDoc="1" locked="0" layoutInCell="1" allowOverlap="0" wp14:anchorId="1C053F5A" wp14:editId="105C1BB7">
            <wp:simplePos x="0" y="0"/>
            <wp:positionH relativeFrom="column">
              <wp:posOffset>-405765</wp:posOffset>
            </wp:positionH>
            <wp:positionV relativeFrom="page">
              <wp:posOffset>345440</wp:posOffset>
            </wp:positionV>
            <wp:extent cx="5892800" cy="698500"/>
            <wp:effectExtent l="0" t="0" r="0" b="1270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0FB6BA" w14:textId="77777777" w:rsidR="007A7FD5" w:rsidRPr="00212977" w:rsidRDefault="007A7FD5" w:rsidP="00DD6CF5">
      <w:pPr>
        <w:ind w:left="806"/>
        <w:rPr>
          <w:rFonts w:ascii="Garamond" w:hAnsi="Garamond"/>
          <w:sz w:val="28"/>
          <w:szCs w:val="28"/>
        </w:rPr>
      </w:pPr>
      <w:r w:rsidRPr="00212977">
        <w:rPr>
          <w:rFonts w:ascii="Garamond" w:hAnsi="Garamond"/>
          <w:sz w:val="28"/>
          <w:szCs w:val="28"/>
        </w:rPr>
        <w:t xml:space="preserve">Penn State Accessibility </w:t>
      </w:r>
      <w:proofErr w:type="spellStart"/>
      <w:r w:rsidRPr="00212977">
        <w:rPr>
          <w:rFonts w:ascii="Garamond" w:hAnsi="Garamond"/>
          <w:sz w:val="28"/>
          <w:szCs w:val="28"/>
        </w:rPr>
        <w:t>Quickstart</w:t>
      </w:r>
      <w:proofErr w:type="spellEnd"/>
      <w:r w:rsidRPr="00212977">
        <w:rPr>
          <w:rFonts w:ascii="Garamond" w:hAnsi="Garamond"/>
          <w:sz w:val="28"/>
          <w:szCs w:val="28"/>
        </w:rPr>
        <w:t xml:space="preserve"> Guide •</w:t>
      </w:r>
      <w:r w:rsidRPr="00212977">
        <w:rPr>
          <w:rFonts w:ascii="Garamond" w:hAnsi="Garamond"/>
          <w:i/>
          <w:sz w:val="28"/>
          <w:szCs w:val="28"/>
        </w:rPr>
        <w:t xml:space="preserve"> http://accessibility.psu.edu</w:t>
      </w:r>
    </w:p>
    <w:p w14:paraId="6CE1EFE9" w14:textId="1986F5AD" w:rsidR="008937BB" w:rsidRPr="00DA3F51" w:rsidRDefault="008937BB" w:rsidP="00DD6CF5">
      <w:pPr>
        <w:pStyle w:val="Heading1"/>
        <w:spacing w:before="0"/>
        <w:ind w:left="810"/>
        <w:rPr>
          <w:color w:val="auto"/>
          <w:sz w:val="40"/>
          <w:szCs w:val="40"/>
        </w:rPr>
      </w:pPr>
      <w:r w:rsidRPr="00DA3F51">
        <w:rPr>
          <w:color w:val="auto"/>
          <w:sz w:val="40"/>
          <w:szCs w:val="40"/>
        </w:rPr>
        <w:t xml:space="preserve">Accessible </w:t>
      </w:r>
      <w:r w:rsidR="000D7335">
        <w:rPr>
          <w:color w:val="auto"/>
          <w:sz w:val="40"/>
          <w:szCs w:val="40"/>
        </w:rPr>
        <w:t>PowerPoint Presentations</w:t>
      </w:r>
      <w:r w:rsidR="00C40EA6">
        <w:rPr>
          <w:color w:val="auto"/>
          <w:sz w:val="40"/>
          <w:szCs w:val="40"/>
        </w:rPr>
        <w:t>—</w:t>
      </w:r>
      <w:r w:rsidR="00CA47C9">
        <w:rPr>
          <w:color w:val="auto"/>
          <w:sz w:val="40"/>
          <w:szCs w:val="40"/>
        </w:rPr>
        <w:t xml:space="preserve">Office </w:t>
      </w:r>
      <w:r w:rsidR="00C40EA6">
        <w:rPr>
          <w:color w:val="auto"/>
          <w:sz w:val="40"/>
          <w:szCs w:val="40"/>
        </w:rPr>
        <w:t>2011</w:t>
      </w:r>
    </w:p>
    <w:p w14:paraId="32BD9E87" w14:textId="77777777" w:rsidR="008937BB" w:rsidRPr="00044877" w:rsidRDefault="008937BB" w:rsidP="00CA47C9">
      <w:pPr>
        <w:pStyle w:val="Heading2"/>
        <w:spacing w:before="0" w:after="100"/>
        <w:ind w:left="-900"/>
        <w:rPr>
          <w:rFonts w:cstheme="majorHAnsi"/>
          <w:sz w:val="32"/>
          <w:szCs w:val="32"/>
        </w:rPr>
      </w:pPr>
      <w:r w:rsidRPr="00044877">
        <w:rPr>
          <w:rFonts w:cstheme="majorHAnsi"/>
          <w:sz w:val="32"/>
          <w:szCs w:val="32"/>
        </w:rPr>
        <w:t>Introduction</w:t>
      </w:r>
    </w:p>
    <w:p w14:paraId="2F7775A3" w14:textId="77777777" w:rsidR="00044877" w:rsidRDefault="008937BB" w:rsidP="00CA47C9">
      <w:pPr>
        <w:ind w:left="-900"/>
        <w:rPr>
          <w:ins w:id="1" w:author="ejp10" w:date="2011-09-26T13:11:00Z"/>
        </w:rPr>
      </w:pPr>
      <w:r w:rsidRPr="00C91CE9">
        <w:t xml:space="preserve">Microsoft </w:t>
      </w:r>
      <w:r w:rsidR="000F3794">
        <w:t>PowerPoint</w:t>
      </w:r>
      <w:r w:rsidRPr="00C91CE9">
        <w:t xml:space="preserve"> is </w:t>
      </w:r>
      <w:r w:rsidR="000F3794">
        <w:t>a useful tool for creating digital slideshows</w:t>
      </w:r>
      <w:r>
        <w:t>. By following a few</w:t>
      </w:r>
      <w:r w:rsidRPr="00C91CE9">
        <w:t xml:space="preserve"> simple steps, you can be sure that your </w:t>
      </w:r>
      <w:r w:rsidR="000F3794">
        <w:t>PowerPoint presentation</w:t>
      </w:r>
      <w:r w:rsidRPr="00C91CE9">
        <w:t xml:space="preserve"> is accessible to everyone. </w:t>
      </w:r>
    </w:p>
    <w:p w14:paraId="14E8CAD4" w14:textId="77777777" w:rsidR="008937BB" w:rsidRDefault="008937BB" w:rsidP="00CA47C9">
      <w:pPr>
        <w:ind w:left="-900"/>
        <w:rPr>
          <w:rFonts w:ascii="Arial" w:hAnsi="Arial"/>
          <w:b/>
          <w:sz w:val="32"/>
          <w:szCs w:val="32"/>
        </w:rPr>
      </w:pPr>
      <w:r w:rsidRPr="00C91CE9">
        <w:rPr>
          <w:rFonts w:eastAsia="Times New Roman"/>
        </w:rPr>
        <w:t>This page will show you how to make</w:t>
      </w:r>
      <w:r w:rsidR="005A5B23">
        <w:rPr>
          <w:rFonts w:eastAsia="Times New Roman"/>
          <w:strike/>
          <w:color w:val="008000"/>
        </w:rPr>
        <w:t xml:space="preserve"> </w:t>
      </w:r>
      <w:r w:rsidR="007C51CD" w:rsidRPr="00C91CE9">
        <w:rPr>
          <w:rFonts w:eastAsia="Times New Roman"/>
        </w:rPr>
        <w:t xml:space="preserve">accessible </w:t>
      </w:r>
      <w:r w:rsidRPr="00C91CE9">
        <w:rPr>
          <w:rFonts w:eastAsia="Times New Roman"/>
        </w:rPr>
        <w:t xml:space="preserve">files </w:t>
      </w:r>
      <w:r w:rsidR="000F3794">
        <w:rPr>
          <w:rFonts w:eastAsia="Times New Roman"/>
        </w:rPr>
        <w:t xml:space="preserve">in </w:t>
      </w:r>
      <w:r w:rsidR="000F3794" w:rsidRPr="00CA47C9">
        <w:rPr>
          <w:rFonts w:eastAsia="Times New Roman"/>
          <w:b/>
        </w:rPr>
        <w:t>PowerPoint 2011</w:t>
      </w:r>
      <w:r w:rsidRPr="00CA47C9">
        <w:rPr>
          <w:rFonts w:eastAsia="Times New Roman"/>
          <w:b/>
        </w:rPr>
        <w:t xml:space="preserve"> for </w:t>
      </w:r>
      <w:r w:rsidR="000F3794" w:rsidRPr="00CA47C9">
        <w:rPr>
          <w:rFonts w:eastAsia="Times New Roman"/>
          <w:b/>
        </w:rPr>
        <w:t>Mac</w:t>
      </w:r>
      <w:r w:rsidRPr="00CA47C9">
        <w:rPr>
          <w:rFonts w:eastAsia="Times New Roman"/>
          <w:b/>
        </w:rPr>
        <w:t>.</w:t>
      </w:r>
    </w:p>
    <w:p w14:paraId="41B9EDF9" w14:textId="77777777" w:rsidR="008937BB" w:rsidRDefault="008937BB" w:rsidP="00CA47C9">
      <w:pPr>
        <w:ind w:left="-900"/>
        <w:sectPr w:rsidR="008937BB" w:rsidSect="00DA3F51">
          <w:footerReference w:type="even" r:id="rId10"/>
          <w:footerReference w:type="default" r:id="rId11"/>
          <w:pgSz w:w="12240" w:h="15840"/>
          <w:pgMar w:top="720" w:right="720" w:bottom="720" w:left="1440" w:header="720" w:footer="720" w:gutter="0"/>
          <w:cols w:space="720"/>
        </w:sectPr>
      </w:pPr>
    </w:p>
    <w:p w14:paraId="2095AB61" w14:textId="77777777" w:rsidR="0023025A" w:rsidRDefault="0023025A" w:rsidP="00DD6CF5">
      <w:pPr>
        <w:pStyle w:val="Heading2"/>
        <w:spacing w:before="0" w:after="100"/>
        <w:ind w:hanging="180"/>
      </w:pPr>
      <w:r w:rsidRPr="00DA3F51">
        <w:lastRenderedPageBreak/>
        <w:t>Images</w:t>
      </w:r>
    </w:p>
    <w:p w14:paraId="28DC64C8" w14:textId="77777777" w:rsidR="000D7335" w:rsidRDefault="000D7335" w:rsidP="00DD6CF5">
      <w:pPr>
        <w:ind w:left="-180"/>
      </w:pPr>
      <w:r>
        <w:t xml:space="preserve">Images, charts and graphs must have a description so that someone unable to see them will understand their purpose and content. </w:t>
      </w:r>
    </w:p>
    <w:p w14:paraId="2A131D81" w14:textId="77777777" w:rsidR="000D7335" w:rsidRDefault="000D7335" w:rsidP="00DD6CF5">
      <w:pPr>
        <w:ind w:left="-180"/>
      </w:pPr>
      <w:r>
        <w:t xml:space="preserve">This is what is known as </w:t>
      </w:r>
      <w:r w:rsidRPr="006A0F94">
        <w:rPr>
          <w:b/>
        </w:rPr>
        <w:t>alt text</w:t>
      </w:r>
      <w:r>
        <w:t xml:space="preserve">. Descriptions of images should be limited to approximately </w:t>
      </w:r>
      <w:r w:rsidRPr="0023025A">
        <w:rPr>
          <w:b/>
        </w:rPr>
        <w:t>20 words or</w:t>
      </w:r>
      <w:r>
        <w:rPr>
          <w:b/>
        </w:rPr>
        <w:t xml:space="preserve"> 155 </w:t>
      </w:r>
      <w:r w:rsidRPr="0023025A">
        <w:rPr>
          <w:b/>
        </w:rPr>
        <w:t>characters</w:t>
      </w:r>
      <w:r>
        <w:t xml:space="preserve">. Charts and graphs may require longer explanations. </w:t>
      </w:r>
    </w:p>
    <w:p w14:paraId="3A5FB754" w14:textId="77777777" w:rsidR="0023025A" w:rsidRPr="0023025A" w:rsidRDefault="0023025A" w:rsidP="00DD6CF5">
      <w:pPr>
        <w:pStyle w:val="NormalWeb"/>
        <w:spacing w:before="0" w:beforeAutospacing="0" w:afterAutospacing="0"/>
        <w:ind w:left="-180"/>
        <w:rPr>
          <w:rFonts w:ascii="Arial" w:hAnsi="Arial"/>
          <w:b/>
        </w:rPr>
      </w:pPr>
      <w:r>
        <w:rPr>
          <w:rFonts w:ascii="Arial" w:hAnsi="Arial"/>
          <w:b/>
        </w:rPr>
        <w:t>To add alt text:</w:t>
      </w:r>
    </w:p>
    <w:p w14:paraId="0508E6B7" w14:textId="5B1D1AB9" w:rsidR="0023025A" w:rsidRDefault="0023025A" w:rsidP="00DD6CF5">
      <w:pPr>
        <w:pStyle w:val="NormalWeb"/>
        <w:numPr>
          <w:ilvl w:val="0"/>
          <w:numId w:val="3"/>
        </w:numPr>
        <w:spacing w:before="0" w:beforeAutospacing="0" w:afterAutospacing="0"/>
        <w:ind w:left="180"/>
      </w:pPr>
      <w:r>
        <w:t xml:space="preserve">Right-click </w:t>
      </w:r>
      <w:r w:rsidR="006E7B41">
        <w:t xml:space="preserve">or control-click </w:t>
      </w:r>
      <w:r>
        <w:t xml:space="preserve">the image and select </w:t>
      </w:r>
      <w:r>
        <w:rPr>
          <w:b/>
        </w:rPr>
        <w:t>Format Picture</w:t>
      </w:r>
      <w:r>
        <w:t>.  This will open a dialog box.</w:t>
      </w:r>
    </w:p>
    <w:p w14:paraId="41879BC0" w14:textId="4FA16B7E" w:rsidR="0023025A" w:rsidRDefault="00DD6CF5" w:rsidP="006970C6">
      <w:pPr>
        <w:pStyle w:val="NormalWeb"/>
        <w:spacing w:before="0" w:beforeAutospacing="0" w:afterAutospacing="0"/>
        <w:ind w:left="180"/>
      </w:pPr>
      <w:r>
        <w:rPr>
          <w:noProof/>
        </w:rPr>
        <w:drawing>
          <wp:inline distT="0" distB="0" distL="0" distR="0" wp14:anchorId="7EA59058" wp14:editId="48783576">
            <wp:extent cx="2051552" cy="2402840"/>
            <wp:effectExtent l="0" t="0" r="6350" b="10160"/>
            <wp:docPr id="1" name="Picture 1" descr="Selecting &quot;Format Pictu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atpic mac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872" cy="2403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EE11B" w14:textId="77777777" w:rsidR="00887B45" w:rsidRDefault="0023025A" w:rsidP="00DD6CF5">
      <w:pPr>
        <w:pStyle w:val="NormalWeb"/>
        <w:numPr>
          <w:ilvl w:val="0"/>
          <w:numId w:val="3"/>
        </w:numPr>
        <w:spacing w:before="0" w:beforeAutospacing="0" w:afterAutospacing="0"/>
        <w:ind w:left="180"/>
      </w:pPr>
      <w:r>
        <w:t xml:space="preserve">Select the </w:t>
      </w:r>
      <w:r w:rsidRPr="008937BB">
        <w:rPr>
          <w:b/>
        </w:rPr>
        <w:t>Alt Text</w:t>
      </w:r>
      <w:r>
        <w:t xml:space="preserve"> tab. </w:t>
      </w:r>
    </w:p>
    <w:p w14:paraId="5ABE7FCE" w14:textId="4ACFB731" w:rsidR="001D5E06" w:rsidRDefault="001D5E06" w:rsidP="00DD6CF5">
      <w:pPr>
        <w:pStyle w:val="NormalWeb"/>
        <w:numPr>
          <w:ilvl w:val="0"/>
          <w:numId w:val="3"/>
        </w:numPr>
        <w:spacing w:before="0" w:beforeAutospacing="0" w:afterAutospacing="0"/>
        <w:ind w:left="180"/>
      </w:pPr>
      <w:r w:rsidRPr="001D5E06">
        <w:t xml:space="preserve">Enter text in the </w:t>
      </w:r>
      <w:r w:rsidRPr="001D5E06">
        <w:rPr>
          <w:b/>
        </w:rPr>
        <w:t>Description</w:t>
      </w:r>
      <w:r w:rsidR="00DD6CF5">
        <w:t xml:space="preserve"> box and click </w:t>
      </w:r>
      <w:r w:rsidR="00E914EF">
        <w:rPr>
          <w:b/>
        </w:rPr>
        <w:t>OK</w:t>
      </w:r>
      <w:r w:rsidR="00DD6CF5">
        <w:t>.</w:t>
      </w:r>
      <w:r w:rsidRPr="001D5E06">
        <w:br/>
      </w:r>
      <w:r w:rsidRPr="001D5E06">
        <w:rPr>
          <w:b/>
        </w:rPr>
        <w:t xml:space="preserve">Note: </w:t>
      </w:r>
      <w:r w:rsidRPr="001D5E06">
        <w:t xml:space="preserve">Do not use the </w:t>
      </w:r>
      <w:r w:rsidRPr="001D5E06">
        <w:rPr>
          <w:b/>
        </w:rPr>
        <w:t>Title</w:t>
      </w:r>
      <w:r w:rsidRPr="001D5E06">
        <w:t xml:space="preserve"> box.</w:t>
      </w:r>
    </w:p>
    <w:p w14:paraId="11BCB31F" w14:textId="77777777" w:rsidR="00BE11E2" w:rsidRDefault="00BE11E2" w:rsidP="00DD6CF5">
      <w:pPr>
        <w:pStyle w:val="Heading2"/>
        <w:spacing w:before="0" w:after="100"/>
        <w:rPr>
          <w:rFonts w:ascii="Book Antiqua" w:hAnsi="Book Antiqua"/>
          <w:b w:val="0"/>
          <w:bCs w:val="0"/>
          <w:sz w:val="24"/>
          <w:szCs w:val="24"/>
        </w:rPr>
      </w:pPr>
    </w:p>
    <w:p w14:paraId="29B95064" w14:textId="77777777" w:rsidR="00DD6CF5" w:rsidRDefault="00DD6CF5" w:rsidP="00DD6CF5">
      <w:pPr>
        <w:pStyle w:val="Heading2"/>
        <w:spacing w:before="0" w:after="100"/>
        <w:ind w:left="-180"/>
      </w:pPr>
    </w:p>
    <w:p w14:paraId="2BCFE94D" w14:textId="77777777" w:rsidR="00CA47C9" w:rsidRDefault="00CA47C9" w:rsidP="00DD6CF5">
      <w:pPr>
        <w:pStyle w:val="Heading2"/>
        <w:spacing w:before="0" w:after="100"/>
        <w:ind w:left="-180"/>
      </w:pPr>
    </w:p>
    <w:p w14:paraId="642C6A8E" w14:textId="77777777" w:rsidR="000F3794" w:rsidRPr="00CC49F7" w:rsidRDefault="00CC49F7" w:rsidP="00C40EA6">
      <w:pPr>
        <w:pStyle w:val="Heading2"/>
        <w:spacing w:before="0" w:after="100"/>
        <w:ind w:left="-180"/>
      </w:pPr>
      <w:r w:rsidRPr="00DA3F51">
        <w:t>Images</w:t>
      </w:r>
      <w:r>
        <w:t xml:space="preserve"> (cont’d)</w:t>
      </w:r>
    </w:p>
    <w:p w14:paraId="1700AFA4" w14:textId="77777777" w:rsidR="001D5E06" w:rsidRDefault="00CC49F7" w:rsidP="00DD6CF5">
      <w:pPr>
        <w:pStyle w:val="NormalWeb"/>
        <w:spacing w:before="0" w:beforeAutospacing="0" w:afterAutospacing="0"/>
        <w:ind w:left="-180"/>
      </w:pPr>
      <w:r>
        <w:rPr>
          <w:noProof/>
        </w:rPr>
        <w:drawing>
          <wp:inline distT="0" distB="0" distL="0" distR="0" wp14:anchorId="6C33B293" wp14:editId="4570A8F4">
            <wp:extent cx="3251835" cy="2369839"/>
            <wp:effectExtent l="0" t="0" r="0" b="0"/>
            <wp:docPr id="20" name="Picture 20" descr="The &quot;Alt Text&quot; tab of the &quot;Format Picture&quot;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ttext mac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958" cy="2369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EE931" w14:textId="77777777" w:rsidR="000F3794" w:rsidRPr="00DD6CF5" w:rsidRDefault="000F3794" w:rsidP="00DD6CF5">
      <w:pPr>
        <w:pStyle w:val="Heading2"/>
        <w:spacing w:before="0" w:after="100"/>
        <w:ind w:left="-180"/>
        <w:rPr>
          <w:sz w:val="24"/>
          <w:szCs w:val="24"/>
        </w:rPr>
      </w:pPr>
    </w:p>
    <w:p w14:paraId="2424C2A3" w14:textId="77777777" w:rsidR="008937BB" w:rsidRPr="00DA3F51" w:rsidRDefault="008937BB" w:rsidP="00DD6CF5">
      <w:pPr>
        <w:pStyle w:val="Heading2"/>
        <w:spacing w:before="0" w:after="100"/>
        <w:ind w:left="-180"/>
      </w:pPr>
      <w:r w:rsidRPr="00DA3F51">
        <w:t>Charts and Graphs</w:t>
      </w:r>
    </w:p>
    <w:p w14:paraId="314BA5C8" w14:textId="77777777" w:rsidR="00C66633" w:rsidRPr="001D5E06" w:rsidRDefault="008937BB" w:rsidP="00DD6CF5">
      <w:pPr>
        <w:ind w:left="-180"/>
      </w:pPr>
      <w:r w:rsidRPr="001D5E06">
        <w:t xml:space="preserve">Charts and graphs may require longer explanations than simple images. </w:t>
      </w:r>
    </w:p>
    <w:p w14:paraId="3E23B6D5" w14:textId="31402318" w:rsidR="008937BB" w:rsidRPr="001D5E06" w:rsidRDefault="00C66633" w:rsidP="00DD6CF5">
      <w:pPr>
        <w:ind w:left="-180"/>
      </w:pPr>
      <w:r w:rsidRPr="001D5E06">
        <w:t xml:space="preserve">For many charts, the best </w:t>
      </w:r>
      <w:r w:rsidR="001D5E06">
        <w:t>alternative format in which to present data</w:t>
      </w:r>
      <w:r w:rsidRPr="001D5E06">
        <w:t xml:space="preserve"> is a table </w:t>
      </w:r>
      <w:r w:rsidR="00DD6CF5">
        <w:t>containing</w:t>
      </w:r>
      <w:r w:rsidRPr="001D5E06">
        <w:t xml:space="preserve"> the original figures.  </w:t>
      </w:r>
    </w:p>
    <w:p w14:paraId="7B29E6A9" w14:textId="7679F677" w:rsidR="008937BB" w:rsidRPr="00DD29BC" w:rsidRDefault="008937BB" w:rsidP="00DD6CF5">
      <w:pPr>
        <w:pStyle w:val="Heading3"/>
        <w:spacing w:before="0"/>
        <w:ind w:left="-180"/>
      </w:pPr>
      <w:r w:rsidRPr="00DD29BC">
        <w:t>To add a</w:t>
      </w:r>
      <w:r w:rsidR="001F0576">
        <w:t>lt text</w:t>
      </w:r>
      <w:r w:rsidRPr="00DD29BC">
        <w:t>:</w:t>
      </w:r>
    </w:p>
    <w:p w14:paraId="1182E712" w14:textId="26CD28E3" w:rsidR="008937BB" w:rsidRDefault="008937BB" w:rsidP="00DD6CF5">
      <w:pPr>
        <w:pStyle w:val="NormalWeb"/>
        <w:numPr>
          <w:ilvl w:val="0"/>
          <w:numId w:val="4"/>
        </w:numPr>
        <w:spacing w:before="0" w:beforeAutospacing="0" w:afterAutospacing="0"/>
        <w:ind w:left="180"/>
      </w:pPr>
      <w:r>
        <w:t xml:space="preserve">Right click </w:t>
      </w:r>
      <w:r w:rsidR="006E7B41">
        <w:t xml:space="preserve">or control-click </w:t>
      </w:r>
      <w:r w:rsidR="00DD6CF5">
        <w:t>near the edge of the chart or</w:t>
      </w:r>
      <w:r>
        <w:t xml:space="preserve"> graph and choose </w:t>
      </w:r>
      <w:r w:rsidR="006E7B41">
        <w:rPr>
          <w:b/>
        </w:rPr>
        <w:t>Format Chart Area</w:t>
      </w:r>
      <w:r>
        <w:t>.</w:t>
      </w:r>
    </w:p>
    <w:p w14:paraId="71BE8C5D" w14:textId="77777777" w:rsidR="00D97009" w:rsidRDefault="00D97009" w:rsidP="00DD6CF5">
      <w:pPr>
        <w:pStyle w:val="NormalWeb"/>
        <w:spacing w:before="0" w:beforeAutospacing="0" w:afterAutospacing="0"/>
      </w:pPr>
    </w:p>
    <w:p w14:paraId="361BBCB4" w14:textId="77777777" w:rsidR="00D97009" w:rsidRDefault="00D97009" w:rsidP="00DD6CF5">
      <w:pPr>
        <w:pStyle w:val="NormalWeb"/>
        <w:spacing w:before="0" w:beforeAutospacing="0" w:afterAutospacing="0"/>
      </w:pPr>
    </w:p>
    <w:p w14:paraId="6123236D" w14:textId="77777777" w:rsidR="00D97009" w:rsidRDefault="00D97009" w:rsidP="00DD6CF5">
      <w:pPr>
        <w:pStyle w:val="NormalWeb"/>
        <w:spacing w:before="0" w:beforeAutospacing="0" w:afterAutospacing="0"/>
      </w:pPr>
    </w:p>
    <w:p w14:paraId="048F134F" w14:textId="77777777" w:rsidR="00DD6CF5" w:rsidRDefault="00DD6CF5" w:rsidP="00DD6CF5">
      <w:pPr>
        <w:pStyle w:val="Heading2"/>
        <w:spacing w:before="0" w:after="100"/>
        <w:ind w:left="-187"/>
      </w:pPr>
    </w:p>
    <w:p w14:paraId="6235FCE5" w14:textId="77777777" w:rsidR="00CA47C9" w:rsidRDefault="00CA47C9" w:rsidP="00DD6CF5">
      <w:pPr>
        <w:pStyle w:val="Heading2"/>
        <w:spacing w:before="0" w:after="100"/>
        <w:ind w:left="-187"/>
      </w:pPr>
    </w:p>
    <w:p w14:paraId="1C12E4DE" w14:textId="42FA0114" w:rsidR="00D97009" w:rsidRDefault="00D97009" w:rsidP="00C40EA6">
      <w:pPr>
        <w:pStyle w:val="Heading2"/>
        <w:spacing w:before="0" w:after="100"/>
        <w:ind w:left="-180"/>
      </w:pPr>
      <w:r w:rsidRPr="00DA3F51">
        <w:t>Charts and Graphs</w:t>
      </w:r>
      <w:r>
        <w:t xml:space="preserve"> (cont’d)</w:t>
      </w:r>
    </w:p>
    <w:p w14:paraId="65E752D0" w14:textId="23B3E8EE" w:rsidR="008937BB" w:rsidRDefault="00DD6CF5" w:rsidP="00726547">
      <w:pPr>
        <w:pStyle w:val="NormalWeb"/>
        <w:spacing w:before="0" w:beforeAutospacing="0" w:afterAutospacing="0"/>
        <w:ind w:left="180"/>
      </w:pPr>
      <w:r>
        <w:rPr>
          <w:noProof/>
        </w:rPr>
        <w:drawing>
          <wp:inline distT="0" distB="0" distL="0" distR="0" wp14:anchorId="47FBB30D" wp14:editId="3D9E4DD4">
            <wp:extent cx="2223135" cy="2545580"/>
            <wp:effectExtent l="0" t="0" r="12065" b="0"/>
            <wp:docPr id="2" name="Picture 2" descr="Selcting &quot;Format Chart Area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atchart mac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037" cy="254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CBBF1" w14:textId="77777777" w:rsidR="006E7B41" w:rsidRDefault="006E7B41" w:rsidP="00DD6CF5">
      <w:pPr>
        <w:pStyle w:val="NormalWeb"/>
        <w:numPr>
          <w:ilvl w:val="0"/>
          <w:numId w:val="4"/>
        </w:numPr>
        <w:spacing w:before="0" w:beforeAutospacing="0" w:afterAutospacing="0"/>
        <w:ind w:left="180"/>
      </w:pPr>
      <w:r>
        <w:t xml:space="preserve">Select the </w:t>
      </w:r>
      <w:r w:rsidRPr="008937BB">
        <w:rPr>
          <w:b/>
        </w:rPr>
        <w:t>Alt Text</w:t>
      </w:r>
      <w:r>
        <w:t xml:space="preserve"> tab. </w:t>
      </w:r>
    </w:p>
    <w:p w14:paraId="7512D800" w14:textId="0F5AB39E" w:rsidR="006E7B41" w:rsidRDefault="006E7B41" w:rsidP="00DD6CF5">
      <w:pPr>
        <w:pStyle w:val="NormalWeb"/>
        <w:numPr>
          <w:ilvl w:val="0"/>
          <w:numId w:val="4"/>
        </w:numPr>
        <w:spacing w:before="0" w:beforeAutospacing="0" w:afterAutospacing="0"/>
        <w:ind w:left="180"/>
      </w:pPr>
      <w:r w:rsidRPr="001D5E06">
        <w:t xml:space="preserve">Enter text in the </w:t>
      </w:r>
      <w:r w:rsidRPr="001D5E06">
        <w:rPr>
          <w:b/>
        </w:rPr>
        <w:t>Description</w:t>
      </w:r>
      <w:r w:rsidR="00DD6CF5">
        <w:t xml:space="preserve"> box and click </w:t>
      </w:r>
      <w:r w:rsidR="00E914EF">
        <w:rPr>
          <w:b/>
        </w:rPr>
        <w:t>OK</w:t>
      </w:r>
      <w:r w:rsidR="00DD6CF5">
        <w:t>.</w:t>
      </w:r>
      <w:r w:rsidRPr="001D5E06">
        <w:br/>
      </w:r>
      <w:r w:rsidRPr="001D5E06">
        <w:rPr>
          <w:b/>
        </w:rPr>
        <w:t xml:space="preserve">Note: </w:t>
      </w:r>
      <w:r w:rsidRPr="001D5E06">
        <w:t xml:space="preserve">Do not use the </w:t>
      </w:r>
      <w:r w:rsidRPr="001D5E06">
        <w:rPr>
          <w:b/>
        </w:rPr>
        <w:t>Title</w:t>
      </w:r>
      <w:r w:rsidRPr="001D5E06">
        <w:t xml:space="preserve"> box.</w:t>
      </w:r>
    </w:p>
    <w:p w14:paraId="7BD90A63" w14:textId="6485D6A5" w:rsidR="004163EE" w:rsidRPr="00645303" w:rsidRDefault="006E7B41" w:rsidP="00726547">
      <w:pPr>
        <w:pStyle w:val="NormalWeb"/>
        <w:tabs>
          <w:tab w:val="left" w:pos="270"/>
        </w:tabs>
        <w:spacing w:before="0" w:beforeAutospacing="0" w:afterAutospacing="0"/>
        <w:ind w:left="180"/>
      </w:pPr>
      <w:r>
        <w:rPr>
          <w:noProof/>
        </w:rPr>
        <w:drawing>
          <wp:inline distT="0" distB="0" distL="0" distR="0" wp14:anchorId="7D886D0D" wp14:editId="5B19CC8D">
            <wp:extent cx="3200400" cy="2153920"/>
            <wp:effectExtent l="0" t="0" r="0" b="5080"/>
            <wp:docPr id="27" name="Picture 27" descr="The &quot;Alt Text&quot; tab of the &quot;Format Chart Area&quot;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alttext mac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15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7E89D" w14:textId="77777777" w:rsidR="00D97009" w:rsidRPr="00D97009" w:rsidRDefault="00D97009" w:rsidP="00DD6CF5">
      <w:pPr>
        <w:pStyle w:val="Heading2"/>
        <w:spacing w:before="0" w:after="100"/>
        <w:ind w:left="-180"/>
        <w:rPr>
          <w:sz w:val="24"/>
          <w:szCs w:val="24"/>
        </w:rPr>
      </w:pPr>
    </w:p>
    <w:p w14:paraId="0A30B2A3" w14:textId="0138EF82" w:rsidR="00BE11E2" w:rsidRDefault="00BE11E2" w:rsidP="00DD6CF5">
      <w:pPr>
        <w:pStyle w:val="Heading2"/>
        <w:spacing w:before="0" w:after="100"/>
        <w:ind w:left="-180"/>
      </w:pPr>
      <w:r>
        <w:t>Titling Slides</w:t>
      </w:r>
    </w:p>
    <w:p w14:paraId="0941C23A" w14:textId="62715169" w:rsidR="00BE11E2" w:rsidRDefault="00BE11E2" w:rsidP="00DD6CF5">
      <w:pPr>
        <w:pStyle w:val="NormalWeb"/>
        <w:spacing w:before="0" w:beforeAutospacing="0" w:afterAutospacing="0"/>
        <w:ind w:left="-180"/>
        <w:rPr>
          <w:rFonts w:eastAsiaTheme="minorEastAsia"/>
        </w:rPr>
      </w:pPr>
      <w:r>
        <w:t>Using slide titles help</w:t>
      </w:r>
      <w:r w:rsidR="00231826">
        <w:t>s</w:t>
      </w:r>
      <w:r>
        <w:t xml:space="preserve"> </w:t>
      </w:r>
      <w:r w:rsidR="00DD6CF5">
        <w:t>screen reader users</w:t>
      </w:r>
      <w:r>
        <w:t xml:space="preserve"> navigate through the presentation</w:t>
      </w:r>
      <w:r w:rsidR="00DD6CF5">
        <w:t xml:space="preserve">, much as headings in a Word document or Web page </w:t>
      </w:r>
      <w:proofErr w:type="gramStart"/>
      <w:r w:rsidR="00DD6CF5">
        <w:t>do</w:t>
      </w:r>
      <w:proofErr w:type="gramEnd"/>
      <w:r>
        <w:t>. Use the title area of the slide template to assign a unique title to each slide.</w:t>
      </w:r>
    </w:p>
    <w:p w14:paraId="00490E72" w14:textId="77777777" w:rsidR="00BE11E2" w:rsidRDefault="00BE11E2" w:rsidP="00DD6CF5">
      <w:pPr>
        <w:pStyle w:val="Heading2"/>
        <w:spacing w:before="0" w:after="100"/>
      </w:pPr>
    </w:p>
    <w:p w14:paraId="7C182EEB" w14:textId="77777777" w:rsidR="00834BD0" w:rsidRDefault="00834BD0" w:rsidP="00DD6CF5">
      <w:pPr>
        <w:pStyle w:val="Heading2"/>
        <w:spacing w:before="0" w:after="100"/>
      </w:pPr>
    </w:p>
    <w:p w14:paraId="532540DE" w14:textId="77777777" w:rsidR="00834BD0" w:rsidRDefault="00834BD0" w:rsidP="00DD6CF5">
      <w:pPr>
        <w:pStyle w:val="Heading2"/>
        <w:spacing w:before="0" w:after="100"/>
      </w:pPr>
    </w:p>
    <w:p w14:paraId="57366754" w14:textId="77777777" w:rsidR="00834BD0" w:rsidRDefault="00834BD0" w:rsidP="00DD6CF5">
      <w:pPr>
        <w:pStyle w:val="Heading2"/>
        <w:spacing w:before="0" w:after="100"/>
      </w:pPr>
    </w:p>
    <w:p w14:paraId="2266D506" w14:textId="77777777" w:rsidR="00834BD0" w:rsidRPr="00DA3F51" w:rsidRDefault="00834BD0" w:rsidP="00834BD0">
      <w:pPr>
        <w:pStyle w:val="Heading2"/>
        <w:ind w:left="-180"/>
      </w:pPr>
      <w:r w:rsidRPr="00E2197C">
        <w:t>Table</w:t>
      </w:r>
      <w:r w:rsidRPr="00645303">
        <w:rPr>
          <w:color w:val="008000"/>
        </w:rPr>
        <w:t xml:space="preserve"> </w:t>
      </w:r>
      <w:r w:rsidRPr="00DA3F51">
        <w:t>Column Headings</w:t>
      </w:r>
    </w:p>
    <w:p w14:paraId="5E0702AC" w14:textId="77777777" w:rsidR="00834BD0" w:rsidRDefault="00834BD0" w:rsidP="00834BD0">
      <w:pPr>
        <w:spacing w:before="100" w:afterAutospacing="1"/>
        <w:ind w:left="-187"/>
      </w:pPr>
      <w:r w:rsidRPr="0062310A">
        <w:t xml:space="preserve">Screen readers will identify column headings for table content if they are specified in Word. This is critical </w:t>
      </w:r>
      <w:r>
        <w:t>for</w:t>
      </w:r>
      <w:r w:rsidRPr="0062310A">
        <w:t xml:space="preserve"> blind </w:t>
      </w:r>
      <w:r>
        <w:t>users to</w:t>
      </w:r>
      <w:r w:rsidRPr="0062310A">
        <w:t xml:space="preserve"> underst</w:t>
      </w:r>
      <w:r>
        <w:t>and the</w:t>
      </w:r>
      <w:r w:rsidRPr="0062310A">
        <w:t xml:space="preserve"> table</w:t>
      </w:r>
      <w:r>
        <w:t>’s</w:t>
      </w:r>
      <w:r w:rsidRPr="0062310A">
        <w:t xml:space="preserve"> content. </w:t>
      </w:r>
    </w:p>
    <w:p w14:paraId="4DFE62DD" w14:textId="77777777" w:rsidR="00834BD0" w:rsidRPr="0062310A" w:rsidRDefault="00834BD0" w:rsidP="00834BD0">
      <w:pPr>
        <w:pStyle w:val="Heading3"/>
      </w:pPr>
      <w:r w:rsidRPr="0062310A">
        <w:t>To specify column headings:</w:t>
      </w:r>
    </w:p>
    <w:p w14:paraId="3323A515" w14:textId="77777777" w:rsidR="00834BD0" w:rsidRPr="0062310A" w:rsidRDefault="00834BD0" w:rsidP="00834BD0">
      <w:pPr>
        <w:numPr>
          <w:ilvl w:val="0"/>
          <w:numId w:val="1"/>
        </w:numPr>
        <w:spacing w:before="100" w:afterAutospacing="1"/>
        <w:ind w:left="173"/>
        <w:rPr>
          <w:rFonts w:eastAsia="Times New Roman"/>
        </w:rPr>
      </w:pPr>
      <w:r w:rsidRPr="0062310A">
        <w:rPr>
          <w:rFonts w:eastAsia="Times New Roman"/>
        </w:rPr>
        <w:t>Click anywhere in the table.</w:t>
      </w:r>
    </w:p>
    <w:p w14:paraId="7980E693" w14:textId="77777777" w:rsidR="00834BD0" w:rsidRPr="0062310A" w:rsidRDefault="00834BD0" w:rsidP="00834BD0">
      <w:pPr>
        <w:numPr>
          <w:ilvl w:val="0"/>
          <w:numId w:val="1"/>
        </w:numPr>
        <w:tabs>
          <w:tab w:val="left" w:pos="180"/>
        </w:tabs>
        <w:spacing w:before="100" w:beforeAutospacing="1" w:afterAutospacing="1"/>
        <w:ind w:left="180"/>
        <w:rPr>
          <w:rFonts w:eastAsia="Times New Roman"/>
        </w:rPr>
      </w:pPr>
      <w:r>
        <w:rPr>
          <w:rFonts w:eastAsia="Times New Roman"/>
        </w:rPr>
        <w:t xml:space="preserve">Go to the </w:t>
      </w:r>
      <w:r w:rsidRPr="00E42CC8">
        <w:rPr>
          <w:rFonts w:eastAsia="Times New Roman"/>
          <w:b/>
        </w:rPr>
        <w:t>Table</w:t>
      </w:r>
      <w:r>
        <w:rPr>
          <w:rFonts w:eastAsia="Times New Roman"/>
        </w:rPr>
        <w:t xml:space="preserve"> tab at the top of the page and c</w:t>
      </w:r>
      <w:r w:rsidRPr="0062310A">
        <w:rPr>
          <w:rFonts w:eastAsia="Times New Roman"/>
        </w:rPr>
        <w:t xml:space="preserve">heck the </w:t>
      </w:r>
      <w:r w:rsidRPr="00E42CC8">
        <w:rPr>
          <w:rFonts w:eastAsia="Times New Roman"/>
          <w:b/>
        </w:rPr>
        <w:t>Header Row</w:t>
      </w:r>
      <w:r w:rsidRPr="0062310A">
        <w:rPr>
          <w:rFonts w:eastAsia="Times New Roman"/>
        </w:rPr>
        <w:t xml:space="preserve"> check box.</w:t>
      </w:r>
    </w:p>
    <w:p w14:paraId="611A8E56" w14:textId="77777777" w:rsidR="00834BD0" w:rsidRPr="0062310A" w:rsidRDefault="00834BD0" w:rsidP="00834BD0">
      <w:pPr>
        <w:numPr>
          <w:ilvl w:val="0"/>
          <w:numId w:val="1"/>
        </w:numPr>
        <w:spacing w:before="100" w:beforeAutospacing="1" w:afterAutospacing="1"/>
        <w:ind w:left="180"/>
        <w:rPr>
          <w:rFonts w:eastAsia="Times New Roman"/>
        </w:rPr>
      </w:pPr>
      <w:r w:rsidRPr="0062310A">
        <w:rPr>
          <w:rFonts w:eastAsia="Times New Roman"/>
        </w:rPr>
        <w:t>Type (or retype) your column headings.</w:t>
      </w:r>
    </w:p>
    <w:p w14:paraId="52D359AD" w14:textId="77777777" w:rsidR="00834BD0" w:rsidRPr="00E2197C" w:rsidRDefault="00834BD0" w:rsidP="00834BD0">
      <w:pPr>
        <w:numPr>
          <w:ilvl w:val="0"/>
          <w:numId w:val="1"/>
        </w:numPr>
        <w:spacing w:before="100" w:beforeAutospacing="1" w:afterAutospacing="1"/>
        <w:ind w:left="180"/>
        <w:rPr>
          <w:rFonts w:eastAsia="Times New Roman"/>
        </w:rPr>
      </w:pPr>
      <w:r w:rsidRPr="0062310A">
        <w:rPr>
          <w:rFonts w:eastAsia="Times New Roman"/>
        </w:rPr>
        <w:t xml:space="preserve">Press </w:t>
      </w:r>
      <w:r>
        <w:rPr>
          <w:rFonts w:eastAsia="Times New Roman"/>
        </w:rPr>
        <w:t xml:space="preserve">the </w:t>
      </w:r>
      <w:r w:rsidRPr="0058705F">
        <w:rPr>
          <w:rFonts w:eastAsia="Times New Roman"/>
          <w:b/>
        </w:rPr>
        <w:t>Enter</w:t>
      </w:r>
      <w:r w:rsidRPr="0062310A">
        <w:rPr>
          <w:rFonts w:eastAsia="Times New Roman"/>
        </w:rPr>
        <w:t xml:space="preserve"> key.</w:t>
      </w:r>
    </w:p>
    <w:p w14:paraId="48CDF957" w14:textId="40A3489B" w:rsidR="00DD6CF5" w:rsidRPr="00834BD0" w:rsidRDefault="00834BD0" w:rsidP="00834BD0">
      <w:pPr>
        <w:spacing w:before="100" w:beforeAutospacing="1" w:afterAutospacing="1"/>
        <w:rPr>
          <w:rFonts w:eastAsia="Times New Roman"/>
        </w:rPr>
      </w:pPr>
      <w:r>
        <w:rPr>
          <w:b/>
          <w:noProof/>
        </w:rPr>
        <w:drawing>
          <wp:inline distT="0" distB="0" distL="0" distR="0" wp14:anchorId="25C0D4DB" wp14:editId="71B29E50">
            <wp:extent cx="3149600" cy="635000"/>
            <wp:effectExtent l="0" t="0" r="0" b="0"/>
            <wp:docPr id="9" name="Picture 20" descr="The &quot;Header Row&quot; check box in the &quot;Table&quot; t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he &quot;Header Row&quot; check box in the &quot;Table&quot; ta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CE9C1" w14:textId="77777777" w:rsidR="00834BD0" w:rsidRPr="00DA3F51" w:rsidRDefault="00834BD0" w:rsidP="00834BD0">
      <w:pPr>
        <w:pStyle w:val="Heading2"/>
        <w:spacing w:before="0" w:after="100"/>
        <w:ind w:left="-180"/>
      </w:pPr>
      <w:r w:rsidRPr="00DA3F51">
        <w:t>Tables</w:t>
      </w:r>
    </w:p>
    <w:p w14:paraId="3E3058AC" w14:textId="77777777" w:rsidR="00834BD0" w:rsidRDefault="00834BD0" w:rsidP="00834BD0">
      <w:pPr>
        <w:pStyle w:val="NormalWeb"/>
        <w:spacing w:before="0" w:beforeAutospacing="0" w:afterAutospacing="0"/>
        <w:ind w:left="-180"/>
      </w:pPr>
      <w:r>
        <w:t xml:space="preserve">Tables may also require longer explanations than simple images. </w:t>
      </w:r>
    </w:p>
    <w:p w14:paraId="5FC683DE" w14:textId="77777777" w:rsidR="00834BD0" w:rsidRDefault="00834BD0" w:rsidP="00834BD0">
      <w:pPr>
        <w:pStyle w:val="Heading3"/>
        <w:spacing w:before="0"/>
        <w:ind w:left="-180"/>
      </w:pPr>
      <w:r>
        <w:t>To add alt text:</w:t>
      </w:r>
    </w:p>
    <w:p w14:paraId="5DBDBD21" w14:textId="77777777" w:rsidR="00834BD0" w:rsidRDefault="00834BD0" w:rsidP="00834BD0">
      <w:pPr>
        <w:pStyle w:val="NormalWeb"/>
        <w:numPr>
          <w:ilvl w:val="0"/>
          <w:numId w:val="6"/>
        </w:numPr>
        <w:spacing w:before="0" w:beforeAutospacing="0" w:afterAutospacing="0"/>
        <w:ind w:left="180"/>
      </w:pPr>
      <w:r>
        <w:t xml:space="preserve">Right-click or control-click within the table and select </w:t>
      </w:r>
      <w:r>
        <w:rPr>
          <w:b/>
        </w:rPr>
        <w:t>Table Properties</w:t>
      </w:r>
      <w:r>
        <w:t>.</w:t>
      </w:r>
    </w:p>
    <w:p w14:paraId="530D80E4" w14:textId="77777777" w:rsidR="00834BD0" w:rsidRDefault="00834BD0" w:rsidP="00834BD0">
      <w:pPr>
        <w:pStyle w:val="NormalWeb"/>
        <w:numPr>
          <w:ilvl w:val="0"/>
          <w:numId w:val="6"/>
        </w:numPr>
        <w:spacing w:before="0" w:beforeAutospacing="0" w:afterAutospacing="0"/>
        <w:ind w:left="180"/>
      </w:pPr>
      <w:r>
        <w:t xml:space="preserve">Select the </w:t>
      </w:r>
      <w:r>
        <w:rPr>
          <w:b/>
        </w:rPr>
        <w:t>Alt Text</w:t>
      </w:r>
      <w:r>
        <w:t xml:space="preserve"> tab.</w:t>
      </w:r>
    </w:p>
    <w:p w14:paraId="46709463" w14:textId="77777777" w:rsidR="00834BD0" w:rsidRDefault="00834BD0" w:rsidP="00834BD0">
      <w:pPr>
        <w:pStyle w:val="Heading2"/>
        <w:spacing w:before="0" w:after="100"/>
      </w:pPr>
    </w:p>
    <w:p w14:paraId="6704E135" w14:textId="77777777" w:rsidR="00834BD0" w:rsidRDefault="00834BD0" w:rsidP="00834BD0">
      <w:pPr>
        <w:pStyle w:val="NormalWeb"/>
        <w:spacing w:before="0" w:beforeAutospacing="0" w:afterAutospacing="0"/>
        <w:ind w:left="270"/>
      </w:pPr>
      <w:r>
        <w:rPr>
          <w:noProof/>
        </w:rPr>
        <w:drawing>
          <wp:inline distT="0" distB="0" distL="0" distR="0" wp14:anchorId="1E65D8BC" wp14:editId="44386BC7">
            <wp:extent cx="2566035" cy="2444352"/>
            <wp:effectExtent l="0" t="0" r="0" b="0"/>
            <wp:docPr id="28" name="Picture 28" descr="Selecting &quot;Format Tab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attable mac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570" cy="2444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089D1" w14:textId="77777777" w:rsidR="00834BD0" w:rsidRDefault="00834BD0" w:rsidP="00834BD0">
      <w:pPr>
        <w:pStyle w:val="NormalWeb"/>
        <w:numPr>
          <w:ilvl w:val="0"/>
          <w:numId w:val="6"/>
        </w:numPr>
        <w:spacing w:before="0" w:beforeAutospacing="0" w:afterAutospacing="0"/>
        <w:ind w:left="180"/>
      </w:pPr>
      <w:r>
        <w:t xml:space="preserve">Enter text in the </w:t>
      </w:r>
      <w:r w:rsidRPr="008F322E">
        <w:rPr>
          <w:b/>
        </w:rPr>
        <w:t>Description</w:t>
      </w:r>
      <w:r>
        <w:t xml:space="preserve"> box and click </w:t>
      </w:r>
      <w:r>
        <w:rPr>
          <w:b/>
        </w:rPr>
        <w:t>OK.</w:t>
      </w:r>
      <w:r>
        <w:t xml:space="preserve">                                                                 </w:t>
      </w:r>
      <w:r w:rsidRPr="00DD6CF5">
        <w:rPr>
          <w:b/>
        </w:rPr>
        <w:t xml:space="preserve">Note: </w:t>
      </w:r>
      <w:r w:rsidRPr="001D5E06">
        <w:t xml:space="preserve">Do not use the </w:t>
      </w:r>
      <w:r w:rsidRPr="00DD6CF5">
        <w:rPr>
          <w:b/>
        </w:rPr>
        <w:t>Title</w:t>
      </w:r>
      <w:r w:rsidRPr="001D5E06">
        <w:t xml:space="preserve"> box.</w:t>
      </w:r>
    </w:p>
    <w:p w14:paraId="347B7037" w14:textId="77777777" w:rsidR="00834BD0" w:rsidRDefault="00834BD0" w:rsidP="00834BD0">
      <w:pPr>
        <w:pStyle w:val="Heading2"/>
      </w:pPr>
    </w:p>
    <w:p w14:paraId="07FF034B" w14:textId="4483B9D5" w:rsidR="00834BD0" w:rsidRDefault="00834BD0" w:rsidP="00834BD0">
      <w:pPr>
        <w:pStyle w:val="Heading2"/>
        <w:rPr>
          <w:noProof/>
        </w:rPr>
      </w:pPr>
      <w:r w:rsidRPr="00DA3F51">
        <w:t>Tables</w:t>
      </w:r>
      <w:r>
        <w:rPr>
          <w:noProof/>
        </w:rPr>
        <w:t xml:space="preserve"> (con’t)</w:t>
      </w:r>
    </w:p>
    <w:p w14:paraId="63F3EF6A" w14:textId="5D2E11B0" w:rsidR="00834BD0" w:rsidRDefault="00834BD0" w:rsidP="00834BD0">
      <w:pPr>
        <w:pStyle w:val="NormalWeb"/>
        <w:spacing w:before="0" w:beforeAutospacing="0" w:afterAutospacing="0"/>
        <w:ind w:left="180"/>
      </w:pPr>
      <w:r>
        <w:rPr>
          <w:noProof/>
        </w:rPr>
        <w:drawing>
          <wp:inline distT="0" distB="0" distL="0" distR="0" wp14:anchorId="438B9612" wp14:editId="5D091624">
            <wp:extent cx="3200400" cy="2457450"/>
            <wp:effectExtent l="0" t="0" r="0" b="6350"/>
            <wp:docPr id="29" name="Picture 29" descr="The &quot;Alt Text&quot; tab of the &quot;Format Table&quot;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alttext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7EA77" w14:textId="77777777" w:rsidR="00DD6CF5" w:rsidRDefault="00DD6CF5" w:rsidP="00834BD0"/>
    <w:p w14:paraId="0E174762" w14:textId="77777777" w:rsidR="00834BD0" w:rsidRPr="00411EA8" w:rsidRDefault="00834BD0" w:rsidP="00834BD0">
      <w:pPr>
        <w:pStyle w:val="NormalWeb"/>
        <w:tabs>
          <w:tab w:val="left" w:pos="-180"/>
        </w:tabs>
        <w:spacing w:before="0" w:beforeAutospacing="0" w:afterAutospacing="0"/>
        <w:ind w:left="-180"/>
      </w:pPr>
      <w:r w:rsidRPr="00411EA8">
        <w:rPr>
          <w:rFonts w:ascii="Arial" w:hAnsi="Arial"/>
          <w:b/>
          <w:bCs/>
          <w:sz w:val="36"/>
          <w:szCs w:val="36"/>
        </w:rPr>
        <w:t xml:space="preserve">Using </w:t>
      </w:r>
      <w:r>
        <w:rPr>
          <w:rFonts w:ascii="Arial" w:hAnsi="Arial"/>
          <w:b/>
          <w:bCs/>
          <w:sz w:val="36"/>
          <w:szCs w:val="36"/>
        </w:rPr>
        <w:t>Contrasting Colors</w:t>
      </w:r>
    </w:p>
    <w:p w14:paraId="2E1A3A5E" w14:textId="77777777" w:rsidR="00834BD0" w:rsidRPr="00A60DF5" w:rsidRDefault="00834BD0" w:rsidP="00834BD0">
      <w:pPr>
        <w:tabs>
          <w:tab w:val="left" w:pos="-180"/>
        </w:tabs>
        <w:ind w:left="-180"/>
      </w:pPr>
      <w:proofErr w:type="gramStart"/>
      <w:r w:rsidRPr="00A60DF5">
        <w:t xml:space="preserve">When creating presentations, use colors with enough contrast that </w:t>
      </w:r>
      <w:r>
        <w:t>colorblind users</w:t>
      </w:r>
      <w:r w:rsidRPr="00A60DF5">
        <w:t xml:space="preserve"> are able to </w:t>
      </w:r>
      <w:r>
        <w:t>distinguish between them.</w:t>
      </w:r>
      <w:proofErr w:type="gramEnd"/>
    </w:p>
    <w:p w14:paraId="3F3DF1BA" w14:textId="77777777" w:rsidR="00834BD0" w:rsidRPr="00231826" w:rsidRDefault="00834BD0" w:rsidP="00834BD0">
      <w:pPr>
        <w:pStyle w:val="Heading3"/>
        <w:spacing w:before="0"/>
        <w:ind w:left="-180"/>
      </w:pPr>
      <w:r w:rsidRPr="00231826">
        <w:t xml:space="preserve">Some guidelines </w:t>
      </w:r>
      <w:r>
        <w:t>to consider</w:t>
      </w:r>
      <w:r w:rsidRPr="00231826">
        <w:t>:</w:t>
      </w:r>
    </w:p>
    <w:p w14:paraId="466F54A5" w14:textId="77777777" w:rsidR="00834BD0" w:rsidRPr="00A60DF5" w:rsidRDefault="00834BD0" w:rsidP="00834BD0">
      <w:pPr>
        <w:numPr>
          <w:ilvl w:val="0"/>
          <w:numId w:val="11"/>
        </w:numPr>
        <w:tabs>
          <w:tab w:val="clear" w:pos="720"/>
          <w:tab w:val="num" w:pos="-360"/>
          <w:tab w:val="left" w:pos="180"/>
        </w:tabs>
        <w:ind w:left="173"/>
        <w:rPr>
          <w:rFonts w:eastAsia="Times New Roman"/>
        </w:rPr>
      </w:pPr>
      <w:r w:rsidRPr="00A60DF5">
        <w:rPr>
          <w:rFonts w:eastAsia="Times New Roman"/>
        </w:rPr>
        <w:t>Avoid using orange, red, and green on slides.</w:t>
      </w:r>
    </w:p>
    <w:p w14:paraId="77A6D045" w14:textId="77777777" w:rsidR="00834BD0" w:rsidRDefault="00834BD0" w:rsidP="00834BD0">
      <w:pPr>
        <w:numPr>
          <w:ilvl w:val="0"/>
          <w:numId w:val="11"/>
        </w:numPr>
        <w:tabs>
          <w:tab w:val="clear" w:pos="720"/>
          <w:tab w:val="num" w:pos="-360"/>
          <w:tab w:val="left" w:pos="180"/>
        </w:tabs>
        <w:ind w:left="180"/>
        <w:rPr>
          <w:rFonts w:eastAsia="Times New Roman"/>
        </w:rPr>
      </w:pPr>
      <w:r w:rsidRPr="00A60DF5">
        <w:rPr>
          <w:rFonts w:eastAsia="Times New Roman"/>
        </w:rPr>
        <w:t>Use texture instead of color in graphs.</w:t>
      </w:r>
    </w:p>
    <w:p w14:paraId="1D8EE5EC" w14:textId="5590E612" w:rsidR="00834BD0" w:rsidRPr="00834BD0" w:rsidRDefault="00834BD0" w:rsidP="00834BD0">
      <w:pPr>
        <w:numPr>
          <w:ilvl w:val="0"/>
          <w:numId w:val="11"/>
        </w:numPr>
        <w:tabs>
          <w:tab w:val="clear" w:pos="720"/>
          <w:tab w:val="num" w:pos="-360"/>
          <w:tab w:val="left" w:pos="180"/>
        </w:tabs>
        <w:ind w:left="180"/>
        <w:rPr>
          <w:rFonts w:eastAsia="Times New Roman"/>
        </w:rPr>
      </w:pPr>
      <w:r w:rsidRPr="00834BD0">
        <w:rPr>
          <w:rFonts w:eastAsia="Times New Roman"/>
        </w:rPr>
        <w:t>Draw attention to particular items on slides by circling them instead of using color.</w:t>
      </w:r>
    </w:p>
    <w:p w14:paraId="32D715E2" w14:textId="77777777" w:rsidR="00834BD0" w:rsidRDefault="00834BD0" w:rsidP="00DD6CF5">
      <w:pPr>
        <w:pStyle w:val="Heading2"/>
        <w:spacing w:before="0" w:after="100"/>
        <w:ind w:left="-180"/>
      </w:pPr>
    </w:p>
    <w:p w14:paraId="3AC4E896" w14:textId="54A4EEE9" w:rsidR="00BE11E2" w:rsidRDefault="00423765" w:rsidP="00DD6CF5">
      <w:pPr>
        <w:pStyle w:val="Heading2"/>
        <w:spacing w:before="0" w:after="100"/>
        <w:ind w:left="-180"/>
      </w:pPr>
      <w:r>
        <w:t>Hyperlinks</w:t>
      </w:r>
    </w:p>
    <w:p w14:paraId="2F1BA134" w14:textId="337E69B2" w:rsidR="00BE11E2" w:rsidRDefault="00BE11E2" w:rsidP="00DD6CF5">
      <w:pPr>
        <w:pStyle w:val="NormalWeb"/>
        <w:spacing w:before="0" w:beforeAutospacing="0" w:afterAutospacing="0"/>
        <w:ind w:left="-180"/>
        <w:rPr>
          <w:rFonts w:eastAsiaTheme="minorEastAsia"/>
        </w:rPr>
      </w:pPr>
      <w:r>
        <w:t xml:space="preserve">Using </w:t>
      </w:r>
      <w:r w:rsidR="00423765">
        <w:t>a hyperlink</w:t>
      </w:r>
      <w:r>
        <w:t xml:space="preserve"> for any URLs used in the presentation will help ensure that a link's purpose is understood. Screen readers </w:t>
      </w:r>
      <w:r w:rsidR="00DD6CF5">
        <w:t>will read a raw</w:t>
      </w:r>
      <w:r>
        <w:t xml:space="preserve"> URL</w:t>
      </w:r>
      <w:r w:rsidR="00423765">
        <w:t>,</w:t>
      </w:r>
      <w:r>
        <w:t xml:space="preserve"> but </w:t>
      </w:r>
      <w:r w:rsidR="00DD6CF5">
        <w:t>such links can be difficult to understand.</w:t>
      </w:r>
    </w:p>
    <w:p w14:paraId="66682975" w14:textId="77777777" w:rsidR="00423765" w:rsidRDefault="00423765" w:rsidP="00DD6CF5">
      <w:pPr>
        <w:pStyle w:val="Heading3"/>
        <w:spacing w:before="0"/>
        <w:ind w:left="-180"/>
      </w:pPr>
      <w:r>
        <w:t>To edit a hyperlink’s display text:</w:t>
      </w:r>
    </w:p>
    <w:p w14:paraId="450B6923" w14:textId="77777777" w:rsidR="00423765" w:rsidRDefault="00423765" w:rsidP="00DD6CF5">
      <w:pPr>
        <w:pStyle w:val="ListParagraph"/>
        <w:numPr>
          <w:ilvl w:val="0"/>
          <w:numId w:val="7"/>
        </w:numPr>
        <w:ind w:left="180"/>
      </w:pPr>
      <w:r>
        <w:t>Right-click or control-click the URL</w:t>
      </w:r>
    </w:p>
    <w:p w14:paraId="61CD3250" w14:textId="77777777" w:rsidR="00423765" w:rsidRPr="00C904CC" w:rsidRDefault="00423765" w:rsidP="00DD6CF5">
      <w:pPr>
        <w:pStyle w:val="ListParagraph"/>
        <w:numPr>
          <w:ilvl w:val="0"/>
          <w:numId w:val="7"/>
        </w:numPr>
        <w:ind w:left="180"/>
        <w:rPr>
          <w:strike/>
          <w:color w:val="008000"/>
        </w:rPr>
      </w:pPr>
      <w:r>
        <w:t xml:space="preserve">Select </w:t>
      </w:r>
      <w:r w:rsidRPr="000524B3">
        <w:rPr>
          <w:b/>
        </w:rPr>
        <w:t>Hyperlink</w:t>
      </w:r>
      <w:r>
        <w:t xml:space="preserve">, </w:t>
      </w:r>
      <w:proofErr w:type="gramStart"/>
      <w:r>
        <w:t>then</w:t>
      </w:r>
      <w:proofErr w:type="gramEnd"/>
      <w:r>
        <w:t xml:space="preserve"> </w:t>
      </w:r>
      <w:r w:rsidRPr="000524B3">
        <w:rPr>
          <w:b/>
        </w:rPr>
        <w:t>Edit Hyperlink</w:t>
      </w:r>
      <w:r>
        <w:t xml:space="preserve">. </w:t>
      </w:r>
    </w:p>
    <w:p w14:paraId="453EA162" w14:textId="77777777" w:rsidR="00C904CC" w:rsidRPr="00C904CC" w:rsidRDefault="00C904CC" w:rsidP="00DD6CF5">
      <w:pPr>
        <w:pStyle w:val="ListParagraph"/>
        <w:ind w:left="360"/>
        <w:rPr>
          <w:strike/>
          <w:color w:val="008000"/>
          <w:sz w:val="16"/>
          <w:szCs w:val="16"/>
        </w:rPr>
      </w:pPr>
    </w:p>
    <w:p w14:paraId="006F54AD" w14:textId="77777777" w:rsidR="00834BD0" w:rsidRDefault="00834BD0" w:rsidP="007A2B09">
      <w:pPr>
        <w:pStyle w:val="ListParagraph"/>
        <w:ind w:left="-180"/>
        <w:rPr>
          <w:strike/>
          <w:color w:val="008000"/>
        </w:rPr>
      </w:pPr>
    </w:p>
    <w:p w14:paraId="4A100E98" w14:textId="77777777" w:rsidR="00834BD0" w:rsidRDefault="00834BD0" w:rsidP="007A2B09">
      <w:pPr>
        <w:pStyle w:val="ListParagraph"/>
        <w:ind w:left="-180"/>
        <w:rPr>
          <w:strike/>
          <w:color w:val="008000"/>
        </w:rPr>
      </w:pPr>
    </w:p>
    <w:p w14:paraId="7E8CBAA1" w14:textId="77777777" w:rsidR="00834BD0" w:rsidRDefault="00834BD0" w:rsidP="007A2B09">
      <w:pPr>
        <w:pStyle w:val="ListParagraph"/>
        <w:ind w:left="-180"/>
        <w:rPr>
          <w:strike/>
          <w:color w:val="008000"/>
        </w:rPr>
      </w:pPr>
    </w:p>
    <w:p w14:paraId="77E0ABB8" w14:textId="77777777" w:rsidR="00834BD0" w:rsidRDefault="00834BD0" w:rsidP="007A2B09">
      <w:pPr>
        <w:pStyle w:val="ListParagraph"/>
        <w:ind w:left="-180"/>
        <w:rPr>
          <w:strike/>
          <w:color w:val="008000"/>
        </w:rPr>
      </w:pPr>
    </w:p>
    <w:p w14:paraId="0128AE27" w14:textId="77777777" w:rsidR="00834BD0" w:rsidRDefault="00834BD0" w:rsidP="007A2B09">
      <w:pPr>
        <w:pStyle w:val="ListParagraph"/>
        <w:ind w:left="-180"/>
        <w:rPr>
          <w:strike/>
          <w:color w:val="008000"/>
        </w:rPr>
      </w:pPr>
    </w:p>
    <w:p w14:paraId="10ADCED6" w14:textId="77777777" w:rsidR="00834BD0" w:rsidRDefault="00834BD0" w:rsidP="007A2B09">
      <w:pPr>
        <w:pStyle w:val="ListParagraph"/>
        <w:ind w:left="-180"/>
        <w:rPr>
          <w:strike/>
          <w:color w:val="008000"/>
        </w:rPr>
      </w:pPr>
    </w:p>
    <w:p w14:paraId="76E491DA" w14:textId="77777777" w:rsidR="00834BD0" w:rsidRDefault="00834BD0" w:rsidP="007A2B09">
      <w:pPr>
        <w:pStyle w:val="ListParagraph"/>
        <w:ind w:left="-180"/>
        <w:rPr>
          <w:strike/>
          <w:color w:val="008000"/>
        </w:rPr>
      </w:pPr>
    </w:p>
    <w:p w14:paraId="39BC40AF" w14:textId="6D81B7FC" w:rsidR="00834BD0" w:rsidRDefault="00834BD0" w:rsidP="00834BD0">
      <w:pPr>
        <w:pStyle w:val="Heading2"/>
      </w:pPr>
      <w:r>
        <w:t>Hyperlinks (</w:t>
      </w:r>
      <w:proofErr w:type="spellStart"/>
      <w:r>
        <w:t>con’t</w:t>
      </w:r>
      <w:proofErr w:type="spellEnd"/>
      <w:r>
        <w:t>)</w:t>
      </w:r>
    </w:p>
    <w:p w14:paraId="4246AE67" w14:textId="2E61D898" w:rsidR="00C904CC" w:rsidRPr="00423765" w:rsidRDefault="00C904CC" w:rsidP="007A2B09">
      <w:pPr>
        <w:pStyle w:val="ListParagraph"/>
        <w:ind w:left="-180"/>
        <w:rPr>
          <w:strike/>
          <w:color w:val="008000"/>
        </w:rPr>
      </w:pPr>
      <w:r>
        <w:rPr>
          <w:strike/>
          <w:noProof/>
          <w:color w:val="008000"/>
        </w:rPr>
        <w:drawing>
          <wp:inline distT="0" distB="0" distL="0" distR="0" wp14:anchorId="7ABF06B2" wp14:editId="0E60F4D9">
            <wp:extent cx="3139010" cy="2694940"/>
            <wp:effectExtent l="0" t="0" r="10795" b="0"/>
            <wp:docPr id="30" name="Picture 30" descr="Selecting &quot;Edit Hyperlin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itlink mac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010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86924" w14:textId="77777777" w:rsidR="00423765" w:rsidRDefault="00423765" w:rsidP="00DD6CF5">
      <w:pPr>
        <w:pStyle w:val="Heading2"/>
        <w:numPr>
          <w:ilvl w:val="0"/>
          <w:numId w:val="7"/>
        </w:numPr>
        <w:spacing w:before="0" w:after="100"/>
        <w:ind w:left="180"/>
        <w:rPr>
          <w:rFonts w:ascii="Book Antiqua" w:hAnsi="Book Antiqua"/>
          <w:b w:val="0"/>
          <w:sz w:val="24"/>
        </w:rPr>
      </w:pPr>
      <w:r w:rsidRPr="005D748F">
        <w:rPr>
          <w:rFonts w:ascii="Book Antiqua" w:hAnsi="Book Antiqua"/>
          <w:b w:val="0"/>
          <w:sz w:val="24"/>
        </w:rPr>
        <w:t xml:space="preserve">Enter the text you’d like to be displayed in the box labeled </w:t>
      </w:r>
      <w:r w:rsidRPr="005D748F">
        <w:rPr>
          <w:rFonts w:ascii="Book Antiqua" w:hAnsi="Book Antiqua"/>
          <w:sz w:val="24"/>
        </w:rPr>
        <w:t>Display</w:t>
      </w:r>
      <w:r w:rsidRPr="005D748F">
        <w:rPr>
          <w:rFonts w:ascii="Book Antiqua" w:hAnsi="Book Antiqua"/>
          <w:b w:val="0"/>
          <w:sz w:val="24"/>
        </w:rPr>
        <w:t>.</w:t>
      </w:r>
    </w:p>
    <w:p w14:paraId="1D161AE3" w14:textId="247C3E9A" w:rsidR="00834BD0" w:rsidRDefault="00834BD0" w:rsidP="00834BD0">
      <w:pPr>
        <w:pStyle w:val="Heading2"/>
      </w:pPr>
    </w:p>
    <w:p w14:paraId="3C1BABC4" w14:textId="51150591" w:rsidR="00423765" w:rsidRPr="00423765" w:rsidRDefault="00C904CC" w:rsidP="007A2B09">
      <w:pPr>
        <w:ind w:left="-180"/>
        <w:rPr>
          <w:strike/>
          <w:color w:val="008000"/>
        </w:rPr>
      </w:pPr>
      <w:r>
        <w:rPr>
          <w:strike/>
          <w:noProof/>
          <w:color w:val="008000"/>
        </w:rPr>
        <w:drawing>
          <wp:inline distT="0" distB="0" distL="0" distR="0" wp14:anchorId="2E83631E" wp14:editId="389DD378">
            <wp:extent cx="3200400" cy="2376805"/>
            <wp:effectExtent l="0" t="0" r="0" b="10795"/>
            <wp:docPr id="31" name="Picture 31" descr="The &quot;Edit Hyperlink&quot;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rlink mac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CFB5C" w14:textId="77777777" w:rsidR="00231826" w:rsidRPr="00834BD0" w:rsidRDefault="00231826" w:rsidP="00834BD0">
      <w:pPr>
        <w:tabs>
          <w:tab w:val="left" w:pos="180"/>
        </w:tabs>
        <w:rPr>
          <w:rFonts w:eastAsia="Times New Roman"/>
        </w:rPr>
      </w:pPr>
    </w:p>
    <w:p w14:paraId="2D596467" w14:textId="6EDC4260" w:rsidR="00834BD0" w:rsidRDefault="00834BD0" w:rsidP="00DD6CF5">
      <w:pPr>
        <w:pStyle w:val="Heading2"/>
        <w:spacing w:before="0" w:after="100"/>
        <w:ind w:left="-180"/>
      </w:pPr>
      <w:r>
        <w:t>Verifying Order of Slide Elements (next)</w:t>
      </w:r>
    </w:p>
    <w:p w14:paraId="596D9C95" w14:textId="77777777" w:rsidR="00834BD0" w:rsidRDefault="00834BD0" w:rsidP="00DD6CF5">
      <w:pPr>
        <w:pStyle w:val="Heading2"/>
        <w:spacing w:before="0" w:after="100"/>
        <w:ind w:left="-180"/>
      </w:pPr>
    </w:p>
    <w:p w14:paraId="5D1CDFD0" w14:textId="77777777" w:rsidR="00834BD0" w:rsidRDefault="00834BD0" w:rsidP="00DD6CF5">
      <w:pPr>
        <w:pStyle w:val="Heading2"/>
        <w:spacing w:before="0" w:after="100"/>
        <w:ind w:left="-180"/>
      </w:pPr>
    </w:p>
    <w:p w14:paraId="37C306AE" w14:textId="77777777" w:rsidR="00834BD0" w:rsidRDefault="00834BD0" w:rsidP="00DD6CF5">
      <w:pPr>
        <w:pStyle w:val="Heading2"/>
        <w:spacing w:before="0" w:after="100"/>
        <w:ind w:left="-180"/>
      </w:pPr>
    </w:p>
    <w:p w14:paraId="4FE40C10" w14:textId="77777777" w:rsidR="00834BD0" w:rsidRDefault="00834BD0" w:rsidP="00DD6CF5">
      <w:pPr>
        <w:pStyle w:val="Heading2"/>
        <w:spacing w:before="0" w:after="100"/>
        <w:ind w:left="-180"/>
      </w:pPr>
    </w:p>
    <w:p w14:paraId="7AAFAD42" w14:textId="77777777" w:rsidR="00834BD0" w:rsidRDefault="00834BD0" w:rsidP="00DD6CF5">
      <w:pPr>
        <w:pStyle w:val="Heading2"/>
        <w:spacing w:before="0" w:after="100"/>
        <w:ind w:left="-180"/>
      </w:pPr>
    </w:p>
    <w:p w14:paraId="4096A8F3" w14:textId="77777777" w:rsidR="00834BD0" w:rsidRDefault="00834BD0" w:rsidP="00DD6CF5">
      <w:pPr>
        <w:pStyle w:val="Heading2"/>
        <w:spacing w:before="0" w:after="100"/>
        <w:ind w:left="-180"/>
      </w:pPr>
    </w:p>
    <w:p w14:paraId="2B8E0371" w14:textId="6E8C625F" w:rsidR="00231826" w:rsidRPr="00231826" w:rsidRDefault="00231826" w:rsidP="00DD6CF5">
      <w:pPr>
        <w:pStyle w:val="Heading2"/>
        <w:spacing w:before="0" w:after="100"/>
        <w:ind w:left="-180"/>
      </w:pPr>
      <w:r>
        <w:t xml:space="preserve">Verifying the Order of Slide Elements </w:t>
      </w:r>
    </w:p>
    <w:p w14:paraId="4FA6FC3B" w14:textId="433634DF" w:rsidR="00411EA8" w:rsidRPr="00A60DF5" w:rsidRDefault="00DD6CF5" w:rsidP="00DD6CF5">
      <w:pPr>
        <w:tabs>
          <w:tab w:val="left" w:pos="-360"/>
        </w:tabs>
        <w:ind w:left="-180"/>
      </w:pPr>
      <w:r>
        <w:t>Because screen readers cannot simply display all of a slide’s content at once, they much read every slide in a certain order</w:t>
      </w:r>
      <w:r w:rsidR="00411EA8" w:rsidRPr="00A60DF5">
        <w:t xml:space="preserve">. It is important to verify the order in which each slide is arranged to make sure the information </w:t>
      </w:r>
      <w:r>
        <w:t>is coherent</w:t>
      </w:r>
      <w:r w:rsidR="00411EA8" w:rsidRPr="00A60DF5">
        <w:t xml:space="preserve"> when read aloud.</w:t>
      </w:r>
    </w:p>
    <w:p w14:paraId="5427303C" w14:textId="77777777" w:rsidR="00411EA8" w:rsidRPr="00411EA8" w:rsidRDefault="00411EA8" w:rsidP="00DD6CF5">
      <w:pPr>
        <w:pStyle w:val="Heading3"/>
        <w:spacing w:before="0"/>
        <w:ind w:left="-180"/>
      </w:pPr>
      <w:r w:rsidRPr="00411EA8">
        <w:t>To verify the order of slide elements:</w:t>
      </w:r>
    </w:p>
    <w:p w14:paraId="66DFAD5E" w14:textId="77777777" w:rsidR="00A60DF5" w:rsidRDefault="00A60DF5" w:rsidP="00DD6CF5">
      <w:pPr>
        <w:pStyle w:val="NormalWeb"/>
        <w:numPr>
          <w:ilvl w:val="0"/>
          <w:numId w:val="12"/>
        </w:numPr>
        <w:spacing w:before="0" w:beforeAutospacing="0" w:afterAutospacing="0"/>
        <w:ind w:left="180"/>
      </w:pPr>
      <w:r>
        <w:t xml:space="preserve">Go to the </w:t>
      </w:r>
      <w:r w:rsidRPr="002B610E">
        <w:rPr>
          <w:b/>
        </w:rPr>
        <w:t>Home</w:t>
      </w:r>
      <w:r>
        <w:t xml:space="preserve"> tab </w:t>
      </w:r>
    </w:p>
    <w:p w14:paraId="3D60AFDC" w14:textId="6993880D" w:rsidR="00A60DF5" w:rsidRDefault="00A60DF5" w:rsidP="00DD6CF5">
      <w:pPr>
        <w:pStyle w:val="NormalWeb"/>
        <w:numPr>
          <w:ilvl w:val="0"/>
          <w:numId w:val="12"/>
        </w:numPr>
        <w:spacing w:before="0" w:beforeAutospacing="0" w:afterAutospacing="0"/>
        <w:ind w:left="180"/>
      </w:pPr>
      <w:r>
        <w:t xml:space="preserve">In the </w:t>
      </w:r>
      <w:r w:rsidR="002B610E" w:rsidRPr="002B610E">
        <w:rPr>
          <w:b/>
        </w:rPr>
        <w:t>Format</w:t>
      </w:r>
      <w:r>
        <w:t xml:space="preserve"> section, select the </w:t>
      </w:r>
      <w:r w:rsidRPr="002B610E">
        <w:rPr>
          <w:b/>
        </w:rPr>
        <w:t>Arrange</w:t>
      </w:r>
      <w:r>
        <w:t xml:space="preserve"> </w:t>
      </w:r>
      <w:r w:rsidR="002B610E">
        <w:t>icon to see a drop-</w:t>
      </w:r>
      <w:r>
        <w:t xml:space="preserve">down list </w:t>
      </w:r>
      <w:r w:rsidR="002B610E">
        <w:t>of commands.</w:t>
      </w:r>
    </w:p>
    <w:p w14:paraId="77F867FB" w14:textId="1568153E" w:rsidR="002B610E" w:rsidRDefault="00454396" w:rsidP="00726547">
      <w:pPr>
        <w:pStyle w:val="NormalWeb"/>
        <w:spacing w:before="0" w:beforeAutospacing="0" w:afterAutospacing="0"/>
        <w:ind w:left="180"/>
      </w:pPr>
      <w:r>
        <w:rPr>
          <w:noProof/>
        </w:rPr>
        <w:drawing>
          <wp:inline distT="0" distB="0" distL="0" distR="0" wp14:anchorId="5503B52D" wp14:editId="19C663A2">
            <wp:extent cx="2223135" cy="3181070"/>
            <wp:effectExtent l="0" t="0" r="12065" b="0"/>
            <wp:docPr id="32" name="Picture 32" descr="Selecting &quot;Arrange,&quot; then &quot;Reorder Object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orderobj mac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956" cy="318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71765" w14:textId="77777777" w:rsidR="00DD6CF5" w:rsidRDefault="00DD6CF5" w:rsidP="00DD6CF5">
      <w:pPr>
        <w:pStyle w:val="Heading2"/>
        <w:spacing w:before="0" w:after="100"/>
        <w:ind w:left="-180"/>
      </w:pPr>
    </w:p>
    <w:p w14:paraId="1AEDEB98" w14:textId="77777777" w:rsidR="00834BD0" w:rsidRDefault="00834BD0" w:rsidP="00DD6CF5">
      <w:pPr>
        <w:pStyle w:val="Heading2"/>
        <w:spacing w:before="0" w:after="100"/>
        <w:ind w:left="-180"/>
      </w:pPr>
    </w:p>
    <w:p w14:paraId="3473F977" w14:textId="77777777" w:rsidR="00834BD0" w:rsidRDefault="00834BD0" w:rsidP="00DD6CF5">
      <w:pPr>
        <w:pStyle w:val="Heading2"/>
        <w:spacing w:before="0" w:after="100"/>
        <w:ind w:left="-180"/>
      </w:pPr>
    </w:p>
    <w:p w14:paraId="60361C80" w14:textId="77777777" w:rsidR="00834BD0" w:rsidRDefault="00834BD0" w:rsidP="00DD6CF5">
      <w:pPr>
        <w:pStyle w:val="Heading2"/>
        <w:spacing w:before="0" w:after="100"/>
        <w:ind w:left="-180"/>
      </w:pPr>
    </w:p>
    <w:p w14:paraId="16F04547" w14:textId="77777777" w:rsidR="00834BD0" w:rsidRDefault="00834BD0" w:rsidP="00DD6CF5">
      <w:pPr>
        <w:pStyle w:val="Heading2"/>
        <w:spacing w:before="0" w:after="100"/>
        <w:ind w:left="-180"/>
      </w:pPr>
    </w:p>
    <w:p w14:paraId="1A9E620D" w14:textId="77777777" w:rsidR="00834BD0" w:rsidRDefault="00834BD0" w:rsidP="00DD6CF5">
      <w:pPr>
        <w:pStyle w:val="Heading2"/>
        <w:spacing w:before="0" w:after="100"/>
        <w:ind w:left="-180"/>
      </w:pPr>
    </w:p>
    <w:p w14:paraId="49245B79" w14:textId="77777777" w:rsidR="00834BD0" w:rsidRDefault="00834BD0" w:rsidP="00DD6CF5">
      <w:pPr>
        <w:pStyle w:val="Heading2"/>
        <w:spacing w:before="0" w:after="100"/>
        <w:ind w:left="-180"/>
      </w:pPr>
    </w:p>
    <w:p w14:paraId="12D60721" w14:textId="77777777" w:rsidR="00834BD0" w:rsidRDefault="00834BD0" w:rsidP="00DD6CF5">
      <w:pPr>
        <w:pStyle w:val="Heading2"/>
        <w:spacing w:before="0" w:after="100"/>
        <w:ind w:left="-180"/>
      </w:pPr>
    </w:p>
    <w:p w14:paraId="2AE7B2A1" w14:textId="77777777" w:rsidR="00834BD0" w:rsidRDefault="00834BD0" w:rsidP="00DD6CF5">
      <w:pPr>
        <w:pStyle w:val="Heading2"/>
        <w:spacing w:before="0" w:after="100"/>
        <w:ind w:left="-180"/>
      </w:pPr>
    </w:p>
    <w:p w14:paraId="21FA797A" w14:textId="1B1B5530" w:rsidR="00D97009" w:rsidRDefault="00D97009" w:rsidP="00DD6CF5">
      <w:pPr>
        <w:pStyle w:val="Heading2"/>
        <w:spacing w:before="0" w:after="100"/>
        <w:ind w:left="-180"/>
      </w:pPr>
      <w:r>
        <w:t>Verifying the Order of Slide Elements (cont’d)</w:t>
      </w:r>
    </w:p>
    <w:p w14:paraId="0FB9FFEC" w14:textId="264BA394" w:rsidR="002B610E" w:rsidRPr="00454396" w:rsidRDefault="00A60DF5" w:rsidP="00DD6CF5">
      <w:pPr>
        <w:pStyle w:val="NormalWeb"/>
        <w:numPr>
          <w:ilvl w:val="0"/>
          <w:numId w:val="12"/>
        </w:numPr>
        <w:spacing w:before="0" w:beforeAutospacing="0" w:afterAutospacing="0"/>
        <w:ind w:left="180"/>
      </w:pPr>
      <w:r>
        <w:t xml:space="preserve">Choose </w:t>
      </w:r>
      <w:r w:rsidR="002B610E" w:rsidRPr="00454396">
        <w:rPr>
          <w:b/>
        </w:rPr>
        <w:t>Reorder Objects</w:t>
      </w:r>
      <w:r w:rsidR="002B610E">
        <w:t>.</w:t>
      </w:r>
      <w:r w:rsidR="002B610E" w:rsidRPr="00454396">
        <w:rPr>
          <w:b/>
        </w:rPr>
        <w:t xml:space="preserve"> </w:t>
      </w:r>
    </w:p>
    <w:p w14:paraId="453BD4DA" w14:textId="71821C8A" w:rsidR="00454396" w:rsidRDefault="00454396" w:rsidP="007A2B09">
      <w:pPr>
        <w:pStyle w:val="NormalWeb"/>
        <w:spacing w:before="0" w:beforeAutospacing="0" w:afterAutospacing="0"/>
        <w:ind w:left="-180"/>
      </w:pPr>
      <w:r>
        <w:rPr>
          <w:noProof/>
        </w:rPr>
        <w:drawing>
          <wp:inline distT="0" distB="0" distL="0" distR="0" wp14:anchorId="278DD58B" wp14:editId="6AE90ACD">
            <wp:extent cx="3200400" cy="2585720"/>
            <wp:effectExtent l="0" t="0" r="0" b="5080"/>
            <wp:docPr id="33" name="Picture 33" descr="The &quot;Reorder Objects&quot;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order mac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58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72A8F" w14:textId="77777777" w:rsidR="007A2B09" w:rsidRDefault="00454396" w:rsidP="00DD6CF5">
      <w:pPr>
        <w:pStyle w:val="NormalWeb"/>
        <w:numPr>
          <w:ilvl w:val="0"/>
          <w:numId w:val="12"/>
        </w:numPr>
        <w:spacing w:before="0" w:beforeAutospacing="0" w:afterAutospacing="0"/>
        <w:ind w:left="180"/>
      </w:pPr>
      <w:r>
        <w:t xml:space="preserve">The </w:t>
      </w:r>
      <w:r w:rsidR="00224B4E">
        <w:t>righ</w:t>
      </w:r>
      <w:r>
        <w:t xml:space="preserve">tmost </w:t>
      </w:r>
      <w:r w:rsidR="00224B4E">
        <w:t xml:space="preserve">pane displays the </w:t>
      </w:r>
      <w:r>
        <w:t xml:space="preserve">element </w:t>
      </w:r>
      <w:r w:rsidR="00224B4E">
        <w:t xml:space="preserve">that </w:t>
      </w:r>
      <w:r>
        <w:t xml:space="preserve">will be read by a screen reader first, and the </w:t>
      </w:r>
      <w:r w:rsidR="00224B4E">
        <w:t>lef</w:t>
      </w:r>
      <w:r>
        <w:t>tmost last. Notice that the visual order of the slide in the example does not match the order in which a</w:t>
      </w:r>
      <w:r w:rsidRPr="00454396">
        <w:t xml:space="preserve"> </w:t>
      </w:r>
      <w:r>
        <w:t>screen reader w</w:t>
      </w:r>
      <w:r w:rsidR="00DD6CF5">
        <w:t>ould read it—the</w:t>
      </w:r>
      <w:r>
        <w:t xml:space="preserve"> PSU </w:t>
      </w:r>
      <w:proofErr w:type="spellStart"/>
      <w:r>
        <w:t>wordmark</w:t>
      </w:r>
      <w:proofErr w:type="spellEnd"/>
      <w:r>
        <w:t xml:space="preserve"> will be read third, despite being the topmost element of the slide. </w:t>
      </w:r>
    </w:p>
    <w:p w14:paraId="77430707" w14:textId="4BB881C5" w:rsidR="006B5314" w:rsidRDefault="00454396" w:rsidP="007A2B09">
      <w:pPr>
        <w:pStyle w:val="NormalWeb"/>
        <w:spacing w:before="0" w:beforeAutospacing="0" w:afterAutospacing="0"/>
        <w:ind w:left="180"/>
      </w:pPr>
      <w:r>
        <w:t xml:space="preserve">Use the mouse to slide </w:t>
      </w:r>
      <w:r w:rsidR="00224B4E">
        <w:t>the panes</w:t>
      </w:r>
      <w:r>
        <w:t xml:space="preserve"> into their desired positions.</w:t>
      </w:r>
    </w:p>
    <w:p w14:paraId="3ECF1B77" w14:textId="77777777" w:rsidR="00834BD0" w:rsidRDefault="00834BD0" w:rsidP="007A2B09">
      <w:pPr>
        <w:pStyle w:val="NormalWeb"/>
        <w:spacing w:before="0" w:beforeAutospacing="0" w:afterAutospacing="0"/>
        <w:ind w:left="180"/>
      </w:pPr>
    </w:p>
    <w:p w14:paraId="007B4428" w14:textId="22FB8C90" w:rsidR="00834BD0" w:rsidRPr="008F322E" w:rsidRDefault="00834BD0" w:rsidP="007A2B09">
      <w:pPr>
        <w:pStyle w:val="NormalWeb"/>
        <w:spacing w:before="0" w:beforeAutospacing="0" w:afterAutospacing="0"/>
        <w:ind w:left="1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4C3F5D" wp14:editId="4BD1092A">
                <wp:simplePos x="0" y="0"/>
                <wp:positionH relativeFrom="column">
                  <wp:posOffset>-62865</wp:posOffset>
                </wp:positionH>
                <wp:positionV relativeFrom="paragraph">
                  <wp:posOffset>15240</wp:posOffset>
                </wp:positionV>
                <wp:extent cx="3195320" cy="2852420"/>
                <wp:effectExtent l="0" t="0" r="30480" b="17780"/>
                <wp:wrapThrough wrapText="bothSides">
                  <wp:wrapPolygon edited="0">
                    <wp:start x="0" y="0"/>
                    <wp:lineTo x="0" y="21542"/>
                    <wp:lineTo x="21634" y="21542"/>
                    <wp:lineTo x="21634" y="0"/>
                    <wp:lineTo x="0" y="0"/>
                  </wp:wrapPolygon>
                </wp:wrapThrough>
                <wp:docPr id="13" name="Text Box 5" descr="&#10;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5320" cy="285242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2517B" w14:textId="77777777" w:rsidR="00834BD0" w:rsidRDefault="00834BD0" w:rsidP="00834BD0">
                            <w:pPr>
                              <w:pStyle w:val="Heading2"/>
                            </w:pPr>
                            <w:r>
                              <w:t>Additional Information</w:t>
                            </w:r>
                          </w:p>
                          <w:p w14:paraId="522C8FD6" w14:textId="77777777" w:rsidR="00834BD0" w:rsidRPr="00915002" w:rsidRDefault="00834BD0" w:rsidP="00834BD0">
                            <w:pPr>
                              <w:rPr>
                                <w:sz w:val="28"/>
                              </w:rPr>
                            </w:pPr>
                            <w:r w:rsidRPr="00C5576E">
                              <w:rPr>
                                <w:rFonts w:ascii="Arial" w:hAnsi="Arial"/>
                                <w:sz w:val="28"/>
                              </w:rPr>
                              <w:t>For more information on accessibility, see</w:t>
                            </w:r>
                            <w:r w:rsidRPr="00C5576E">
                              <w:rPr>
                                <w:rFonts w:ascii="Arial" w:hAnsi="Arial"/>
                                <w:i/>
                                <w:sz w:val="28"/>
                              </w:rPr>
                              <w:t xml:space="preserve"> </w:t>
                            </w:r>
                            <w:hyperlink r:id="rId23" w:history="1">
                              <w:r w:rsidRPr="00C5576E">
                                <w:rPr>
                                  <w:rStyle w:val="Hyperlink"/>
                                  <w:rFonts w:ascii="Arial" w:hAnsi="Arial"/>
                                  <w:i/>
                                  <w:sz w:val="28"/>
                                </w:rPr>
                                <w:t>http://accessibility.psu.edu</w:t>
                              </w:r>
                            </w:hyperlink>
                            <w:r w:rsidRPr="00C5576E">
                              <w:rPr>
                                <w:rFonts w:ascii="Arial" w:hAnsi="Arial"/>
                                <w:sz w:val="28"/>
                              </w:rPr>
                              <w:t>.</w:t>
                            </w:r>
                          </w:p>
                          <w:p w14:paraId="1296D3E8" w14:textId="77777777" w:rsidR="00834BD0" w:rsidRPr="00C5576E" w:rsidRDefault="00834BD0" w:rsidP="00834BD0">
                            <w:pPr>
                              <w:rPr>
                                <w:rFonts w:ascii="Arial" w:hAnsi="Arial"/>
                                <w:sz w:val="28"/>
                              </w:rPr>
                            </w:pPr>
                            <w:r w:rsidRPr="00C5576E">
                              <w:rPr>
                                <w:rFonts w:ascii="Arial" w:hAnsi="Arial"/>
                                <w:sz w:val="28"/>
                              </w:rPr>
                              <w:t>For more information on using Microsoft Word, see online tutorials and documentation at:</w:t>
                            </w:r>
                          </w:p>
                          <w:p w14:paraId="3F4C2E44" w14:textId="77777777" w:rsidR="00834BD0" w:rsidRPr="00C5576E" w:rsidRDefault="00834BD0" w:rsidP="00834BD0">
                            <w:pPr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/>
                                <w:sz w:val="28"/>
                              </w:rPr>
                            </w:pPr>
                            <w:r w:rsidRPr="00C5576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Lynda.com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Tutorials </w:t>
                            </w:r>
                            <w:r w:rsidRPr="00C5576E">
                              <w:rPr>
                                <w:rFonts w:ascii="Arial" w:hAnsi="Arial"/>
                                <w:sz w:val="28"/>
                              </w:rPr>
                              <w:t>(</w:t>
                            </w:r>
                            <w:hyperlink r:id="rId24" w:history="1">
                              <w:r w:rsidRPr="002B0D94">
                                <w:rPr>
                                  <w:rStyle w:val="Hyperlink"/>
                                  <w:rFonts w:ascii="Arial" w:hAnsi="Arial"/>
                                  <w:i/>
                                  <w:sz w:val="28"/>
                                </w:rPr>
                                <w:t>http://lynda.psu.edu</w:t>
                              </w:r>
                            </w:hyperlink>
                            <w:r w:rsidRPr="00C5576E">
                              <w:rPr>
                                <w:rFonts w:ascii="Arial" w:hAnsi="Arial"/>
                                <w:sz w:val="28"/>
                              </w:rPr>
                              <w:t>)</w:t>
                            </w:r>
                          </w:p>
                          <w:p w14:paraId="6897CF60" w14:textId="77777777" w:rsidR="00834BD0" w:rsidRPr="00C5576E" w:rsidRDefault="00834BD0" w:rsidP="00834BD0">
                            <w:pPr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/>
                                <w:sz w:val="28"/>
                              </w:rPr>
                            </w:pPr>
                            <w:r w:rsidRPr="00C5576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ITS Training </w:t>
                            </w:r>
                            <w:r w:rsidRPr="00C5576E">
                              <w:rPr>
                                <w:rFonts w:ascii="Arial" w:hAnsi="Arial"/>
                                <w:sz w:val="28"/>
                              </w:rPr>
                              <w:t>(</w:t>
                            </w:r>
                            <w:hyperlink r:id="rId25" w:history="1">
                              <w:r w:rsidRPr="002B0D94">
                                <w:rPr>
                                  <w:rStyle w:val="Hyperlink"/>
                                  <w:rFonts w:ascii="Arial" w:hAnsi="Arial"/>
                                  <w:i/>
                                  <w:sz w:val="28"/>
                                </w:rPr>
                                <w:t>http://its.psu.edu/training</w:t>
                              </w:r>
                            </w:hyperlink>
                            <w:r w:rsidRPr="002B0D94">
                              <w:rPr>
                                <w:rFonts w:ascii="Arial" w:hAnsi="Arial"/>
                                <w:i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7" type="#_x0000_t202" alt="Description: &#10;&#10;" style="position:absolute;left:0;text-align:left;margin-left:-4.9pt;margin-top:1.2pt;width:251.6pt;height:22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" fillcolor="#d8d8d8">
                <v:textbox>
                  <w:txbxContent>
                    <w:p w14:paraId="13F2517B" w14:textId="77777777" w:rsidR="00834BD0" w:rsidRDefault="00834BD0" w:rsidP="00834BD0">
                      <w:pPr>
                        <w:pStyle w:val="Heading2"/>
                      </w:pPr>
                      <w:r>
                        <w:t>Additional Information</w:t>
                      </w:r>
                    </w:p>
                    <w:p w14:paraId="522C8FD6" w14:textId="77777777" w:rsidR="00834BD0" w:rsidRPr="00915002" w:rsidRDefault="00834BD0" w:rsidP="00834BD0">
                      <w:pPr>
                        <w:rPr>
                          <w:sz w:val="28"/>
                        </w:rPr>
                      </w:pPr>
                      <w:r w:rsidRPr="00C5576E">
                        <w:rPr>
                          <w:rFonts w:ascii="Arial" w:hAnsi="Arial"/>
                          <w:sz w:val="28"/>
                        </w:rPr>
                        <w:t>For more information on accessibility, see</w:t>
                      </w:r>
                      <w:r w:rsidRPr="00C5576E">
                        <w:rPr>
                          <w:rFonts w:ascii="Arial" w:hAnsi="Arial"/>
                          <w:i/>
                          <w:sz w:val="28"/>
                        </w:rPr>
                        <w:t xml:space="preserve"> </w:t>
                      </w:r>
                      <w:hyperlink r:id="rId26" w:history="1">
                        <w:r w:rsidRPr="00C5576E">
                          <w:rPr>
                            <w:rStyle w:val="Hyperlink"/>
                            <w:rFonts w:ascii="Arial" w:hAnsi="Arial"/>
                            <w:i/>
                            <w:sz w:val="28"/>
                          </w:rPr>
                          <w:t>http://accessibility.psu.edu</w:t>
                        </w:r>
                      </w:hyperlink>
                      <w:r w:rsidRPr="00C5576E">
                        <w:rPr>
                          <w:rFonts w:ascii="Arial" w:hAnsi="Arial"/>
                          <w:sz w:val="28"/>
                        </w:rPr>
                        <w:t>.</w:t>
                      </w:r>
                    </w:p>
                    <w:p w14:paraId="1296D3E8" w14:textId="77777777" w:rsidR="00834BD0" w:rsidRPr="00C5576E" w:rsidRDefault="00834BD0" w:rsidP="00834BD0">
                      <w:pPr>
                        <w:rPr>
                          <w:rFonts w:ascii="Arial" w:hAnsi="Arial"/>
                          <w:sz w:val="28"/>
                        </w:rPr>
                      </w:pPr>
                      <w:r w:rsidRPr="00C5576E">
                        <w:rPr>
                          <w:rFonts w:ascii="Arial" w:hAnsi="Arial"/>
                          <w:sz w:val="28"/>
                        </w:rPr>
                        <w:t>For more information on using Microsoft Word, see online tutorials and documentation at:</w:t>
                      </w:r>
                    </w:p>
                    <w:p w14:paraId="3F4C2E44" w14:textId="77777777" w:rsidR="00834BD0" w:rsidRPr="00C5576E" w:rsidRDefault="00834BD0" w:rsidP="00834BD0">
                      <w:pPr>
                        <w:numPr>
                          <w:ilvl w:val="0"/>
                          <w:numId w:val="9"/>
                        </w:numPr>
                        <w:rPr>
                          <w:rFonts w:ascii="Arial" w:hAnsi="Arial"/>
                          <w:sz w:val="28"/>
                        </w:rPr>
                      </w:pPr>
                      <w:r w:rsidRPr="00C5576E">
                        <w:rPr>
                          <w:rFonts w:ascii="Arial" w:hAnsi="Arial"/>
                          <w:b/>
                          <w:sz w:val="28"/>
                        </w:rPr>
                        <w:t xml:space="preserve">Lynda.com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 xml:space="preserve">Tutorials </w:t>
                      </w:r>
                      <w:r w:rsidRPr="00C5576E">
                        <w:rPr>
                          <w:rFonts w:ascii="Arial" w:hAnsi="Arial"/>
                          <w:sz w:val="28"/>
                        </w:rPr>
                        <w:t>(</w:t>
                      </w:r>
                      <w:hyperlink r:id="rId27" w:history="1">
                        <w:r w:rsidRPr="002B0D94">
                          <w:rPr>
                            <w:rStyle w:val="Hyperlink"/>
                            <w:rFonts w:ascii="Arial" w:hAnsi="Arial"/>
                            <w:i/>
                            <w:sz w:val="28"/>
                          </w:rPr>
                          <w:t>http://lynda.psu.edu</w:t>
                        </w:r>
                      </w:hyperlink>
                      <w:r w:rsidRPr="00C5576E">
                        <w:rPr>
                          <w:rFonts w:ascii="Arial" w:hAnsi="Arial"/>
                          <w:sz w:val="28"/>
                        </w:rPr>
                        <w:t>)</w:t>
                      </w:r>
                    </w:p>
                    <w:p w14:paraId="6897CF60" w14:textId="77777777" w:rsidR="00834BD0" w:rsidRPr="00C5576E" w:rsidRDefault="00834BD0" w:rsidP="00834BD0">
                      <w:pPr>
                        <w:numPr>
                          <w:ilvl w:val="0"/>
                          <w:numId w:val="9"/>
                        </w:numPr>
                        <w:rPr>
                          <w:rFonts w:ascii="Arial" w:hAnsi="Arial"/>
                          <w:sz w:val="28"/>
                        </w:rPr>
                      </w:pPr>
                      <w:r w:rsidRPr="00C5576E">
                        <w:rPr>
                          <w:rFonts w:ascii="Arial" w:hAnsi="Arial"/>
                          <w:b/>
                          <w:sz w:val="28"/>
                        </w:rPr>
                        <w:t xml:space="preserve">ITS Training </w:t>
                      </w:r>
                      <w:r w:rsidRPr="00C5576E">
                        <w:rPr>
                          <w:rFonts w:ascii="Arial" w:hAnsi="Arial"/>
                          <w:sz w:val="28"/>
                        </w:rPr>
                        <w:t>(</w:t>
                      </w:r>
                      <w:hyperlink r:id="rId28" w:history="1">
                        <w:r w:rsidRPr="002B0D94">
                          <w:rPr>
                            <w:rStyle w:val="Hyperlink"/>
                            <w:rFonts w:ascii="Arial" w:hAnsi="Arial"/>
                            <w:i/>
                            <w:sz w:val="28"/>
                          </w:rPr>
                          <w:t>http://its.psu.edu/training</w:t>
                        </w:r>
                      </w:hyperlink>
                      <w:r w:rsidRPr="002B0D94">
                        <w:rPr>
                          <w:rFonts w:ascii="Arial" w:hAnsi="Arial"/>
                          <w:i/>
                          <w:sz w:val="28"/>
                        </w:rPr>
                        <w:t>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834BD0" w:rsidRPr="008F322E" w:rsidSect="004163EE">
      <w:footerReference w:type="default" r:id="rId29"/>
      <w:type w:val="continuous"/>
      <w:pgSz w:w="12240" w:h="15840"/>
      <w:pgMar w:top="720" w:right="720" w:bottom="720" w:left="720" w:header="720" w:footer="720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745DA" w14:textId="77777777" w:rsidR="00445516" w:rsidRDefault="00445516" w:rsidP="000D7335">
      <w:pPr>
        <w:spacing w:after="0"/>
      </w:pPr>
      <w:r>
        <w:separator/>
      </w:r>
    </w:p>
  </w:endnote>
  <w:endnote w:type="continuationSeparator" w:id="0">
    <w:p w14:paraId="3F4DA09C" w14:textId="77777777" w:rsidR="00445516" w:rsidRDefault="00445516" w:rsidP="000D73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E6D" w14:textId="77777777" w:rsidR="00454396" w:rsidRDefault="00445516">
    <w:pPr>
      <w:pStyle w:val="Footer"/>
    </w:pPr>
    <w:sdt>
      <w:sdtPr>
        <w:id w:val="969400743"/>
        <w:placeholder>
          <w:docPart w:val="504ECE9D47AE3042BC1BAE58C948E11E"/>
        </w:placeholder>
        <w:temporary/>
        <w:showingPlcHdr/>
      </w:sdtPr>
      <w:sdtEndPr/>
      <w:sdtContent>
        <w:r w:rsidR="00454396">
          <w:t>[Type text]</w:t>
        </w:r>
      </w:sdtContent>
    </w:sdt>
    <w:r w:rsidR="00454396">
      <w:ptab w:relativeTo="margin" w:alignment="center" w:leader="none"/>
    </w:r>
    <w:sdt>
      <w:sdtPr>
        <w:id w:val="969400748"/>
        <w:placeholder>
          <w:docPart w:val="6B5203234592FB45A6D80240145182C6"/>
        </w:placeholder>
        <w:temporary/>
        <w:showingPlcHdr/>
      </w:sdtPr>
      <w:sdtEndPr/>
      <w:sdtContent>
        <w:r w:rsidR="00454396">
          <w:t>[Type text]</w:t>
        </w:r>
      </w:sdtContent>
    </w:sdt>
    <w:r w:rsidR="00454396">
      <w:ptab w:relativeTo="margin" w:alignment="right" w:leader="none"/>
    </w:r>
    <w:sdt>
      <w:sdtPr>
        <w:id w:val="969400753"/>
        <w:placeholder>
          <w:docPart w:val="B6ABFCCDC0933A46B38A1C32E82F8986"/>
        </w:placeholder>
        <w:temporary/>
        <w:showingPlcHdr/>
      </w:sdtPr>
      <w:sdtEndPr/>
      <w:sdtContent>
        <w:r w:rsidR="00454396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B0258" w14:textId="77777777" w:rsidR="00454396" w:rsidRDefault="00454396" w:rsidP="000D7335">
    <w:pPr>
      <w:pStyle w:val="Footer"/>
      <w:ind w:left="-900"/>
    </w:pPr>
    <w:r w:rsidRPr="00C5576E">
      <w:rPr>
        <w:rFonts w:ascii="Arial" w:hAnsi="Arial"/>
        <w:b/>
        <w:sz w:val="20"/>
      </w:rPr>
      <w:t xml:space="preserve">This publication is available in alternative media upon request. </w:t>
    </w:r>
    <w:r w:rsidRPr="00C5576E">
      <w:rPr>
        <w:rFonts w:ascii="Arial" w:hAnsi="Arial"/>
        <w:sz w:val="20"/>
      </w:rPr>
      <w:t xml:space="preserve">Penn State is committed to affirmative action, equal opportunity and the diversity of the workforce. </w:t>
    </w:r>
    <w:r w:rsidRPr="00C5576E">
      <w:rPr>
        <w:rFonts w:ascii="Arial" w:hAnsi="Arial"/>
        <w:sz w:val="20"/>
      </w:rPr>
      <w:br/>
      <w:t>This content was adapted from</w:t>
    </w:r>
    <w:r>
      <w:rPr>
        <w:rFonts w:ascii="Arial" w:hAnsi="Arial"/>
        <w:sz w:val="20"/>
      </w:rPr>
      <w:t xml:space="preserve"> materials by</w:t>
    </w:r>
    <w:r w:rsidRPr="00C5576E">
      <w:rPr>
        <w:rFonts w:ascii="Arial" w:hAnsi="Arial"/>
        <w:sz w:val="20"/>
      </w:rPr>
      <w:t xml:space="preserve"> Michi</w:t>
    </w:r>
    <w:r>
      <w:rPr>
        <w:rFonts w:ascii="Arial" w:hAnsi="Arial"/>
        <w:sz w:val="20"/>
      </w:rPr>
      <w:t>gan State University</w:t>
    </w:r>
    <w:r w:rsidRPr="00C5576E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>(</w:t>
    </w:r>
    <w:r w:rsidRPr="00C5576E">
      <w:rPr>
        <w:rFonts w:ascii="Arial" w:hAnsi="Arial"/>
        <w:i/>
        <w:sz w:val="20"/>
      </w:rPr>
      <w:t>http://webaccess.msu.edu/</w:t>
    </w:r>
    <w:r>
      <w:rPr>
        <w:rFonts w:ascii="Arial" w:hAnsi="Arial"/>
        <w:sz w:val="20"/>
      </w:rPr>
      <w:t>)</w:t>
    </w:r>
    <w:r w:rsidRPr="00C5576E">
      <w:rPr>
        <w:rFonts w:ascii="Arial" w:hAnsi="Arial"/>
        <w:i/>
        <w:sz w:val="20"/>
      </w:rPr>
      <w:t xml:space="preserve"> </w:t>
    </w:r>
    <w:r w:rsidRPr="00C5576E">
      <w:rPr>
        <w:rFonts w:ascii="Arial" w:hAnsi="Arial"/>
        <w:sz w:val="20"/>
      </w:rPr>
      <w:t>with their permission.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3BD6" w14:textId="77777777" w:rsidR="00454396" w:rsidRDefault="00454396" w:rsidP="000D7335">
    <w:pPr>
      <w:pStyle w:val="Footer"/>
      <w:ind w:left="-900"/>
    </w:pPr>
    <w:r w:rsidRPr="00C5576E">
      <w:rPr>
        <w:rFonts w:ascii="Arial" w:hAnsi="Arial"/>
        <w:sz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AA8C7" w14:textId="77777777" w:rsidR="00445516" w:rsidRDefault="00445516" w:rsidP="000D7335">
      <w:pPr>
        <w:spacing w:after="0"/>
      </w:pPr>
      <w:r>
        <w:separator/>
      </w:r>
    </w:p>
  </w:footnote>
  <w:footnote w:type="continuationSeparator" w:id="0">
    <w:p w14:paraId="61606D3B" w14:textId="77777777" w:rsidR="00445516" w:rsidRDefault="00445516" w:rsidP="000D733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5BB"/>
    <w:multiLevelType w:val="hybridMultilevel"/>
    <w:tmpl w:val="3CF85778"/>
    <w:lvl w:ilvl="0" w:tplc="2C006CE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41E63"/>
    <w:multiLevelType w:val="hybridMultilevel"/>
    <w:tmpl w:val="8D0EC316"/>
    <w:lvl w:ilvl="0" w:tplc="2C006CE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B6E2D"/>
    <w:multiLevelType w:val="multilevel"/>
    <w:tmpl w:val="00FC3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A42A9"/>
    <w:multiLevelType w:val="hybridMultilevel"/>
    <w:tmpl w:val="CB285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C40A6"/>
    <w:multiLevelType w:val="hybridMultilevel"/>
    <w:tmpl w:val="DDE8B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B7874"/>
    <w:multiLevelType w:val="hybridMultilevel"/>
    <w:tmpl w:val="AC5E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8C7BE0"/>
    <w:multiLevelType w:val="hybridMultilevel"/>
    <w:tmpl w:val="B274A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07838"/>
    <w:multiLevelType w:val="hybridMultilevel"/>
    <w:tmpl w:val="8D0EC316"/>
    <w:lvl w:ilvl="0" w:tplc="2C006CE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C0F31"/>
    <w:multiLevelType w:val="hybridMultilevel"/>
    <w:tmpl w:val="E012955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CE0403"/>
    <w:multiLevelType w:val="hybridMultilevel"/>
    <w:tmpl w:val="1FEE6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B50F7F"/>
    <w:multiLevelType w:val="hybridMultilevel"/>
    <w:tmpl w:val="39BAF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32ED6"/>
    <w:multiLevelType w:val="multilevel"/>
    <w:tmpl w:val="1BD4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FD1F00"/>
    <w:multiLevelType w:val="hybridMultilevel"/>
    <w:tmpl w:val="E7040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0"/>
  </w:num>
  <w:num w:numId="11">
    <w:abstractNumId w:val="11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35"/>
    <w:rsid w:val="00044877"/>
    <w:rsid w:val="00080818"/>
    <w:rsid w:val="000D7335"/>
    <w:rsid w:val="000F3794"/>
    <w:rsid w:val="001C53BA"/>
    <w:rsid w:val="001D5E06"/>
    <w:rsid w:val="001F0576"/>
    <w:rsid w:val="001F4037"/>
    <w:rsid w:val="00212977"/>
    <w:rsid w:val="00224B4E"/>
    <w:rsid w:val="0023025A"/>
    <w:rsid w:val="00231826"/>
    <w:rsid w:val="002B610E"/>
    <w:rsid w:val="002D3D20"/>
    <w:rsid w:val="003266B6"/>
    <w:rsid w:val="003A3EBA"/>
    <w:rsid w:val="003D1213"/>
    <w:rsid w:val="003E7CF6"/>
    <w:rsid w:val="00411EA8"/>
    <w:rsid w:val="00413A66"/>
    <w:rsid w:val="004163EE"/>
    <w:rsid w:val="00423765"/>
    <w:rsid w:val="00426B2E"/>
    <w:rsid w:val="00445516"/>
    <w:rsid w:val="00454396"/>
    <w:rsid w:val="004F3672"/>
    <w:rsid w:val="00504D5B"/>
    <w:rsid w:val="00521EC0"/>
    <w:rsid w:val="0058705F"/>
    <w:rsid w:val="005A5B23"/>
    <w:rsid w:val="005D5785"/>
    <w:rsid w:val="00611A38"/>
    <w:rsid w:val="00616D9A"/>
    <w:rsid w:val="00645303"/>
    <w:rsid w:val="006970C6"/>
    <w:rsid w:val="006A0F94"/>
    <w:rsid w:val="006B5314"/>
    <w:rsid w:val="006E7B41"/>
    <w:rsid w:val="006F45E1"/>
    <w:rsid w:val="00726547"/>
    <w:rsid w:val="00775F6F"/>
    <w:rsid w:val="007A2B09"/>
    <w:rsid w:val="007A7FD5"/>
    <w:rsid w:val="007C51CD"/>
    <w:rsid w:val="00834BD0"/>
    <w:rsid w:val="00837079"/>
    <w:rsid w:val="00887B45"/>
    <w:rsid w:val="008937BB"/>
    <w:rsid w:val="008F322E"/>
    <w:rsid w:val="0094663E"/>
    <w:rsid w:val="009B5605"/>
    <w:rsid w:val="00A60DF5"/>
    <w:rsid w:val="00A77841"/>
    <w:rsid w:val="00A9535C"/>
    <w:rsid w:val="00B01D2A"/>
    <w:rsid w:val="00BE11E2"/>
    <w:rsid w:val="00BE1373"/>
    <w:rsid w:val="00BE7BD6"/>
    <w:rsid w:val="00C07287"/>
    <w:rsid w:val="00C40EA6"/>
    <w:rsid w:val="00C66633"/>
    <w:rsid w:val="00C904CC"/>
    <w:rsid w:val="00CA47C9"/>
    <w:rsid w:val="00CC075C"/>
    <w:rsid w:val="00CC49F7"/>
    <w:rsid w:val="00D126C6"/>
    <w:rsid w:val="00D60CA8"/>
    <w:rsid w:val="00D62FB5"/>
    <w:rsid w:val="00D97009"/>
    <w:rsid w:val="00DA3F51"/>
    <w:rsid w:val="00DD29BC"/>
    <w:rsid w:val="00DD6CF5"/>
    <w:rsid w:val="00E2197C"/>
    <w:rsid w:val="00E44749"/>
    <w:rsid w:val="00E914EF"/>
    <w:rsid w:val="00E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1347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877"/>
    <w:pPr>
      <w:spacing w:after="100"/>
    </w:pPr>
    <w:rPr>
      <w:rFonts w:ascii="Book Antiqua" w:hAnsi="Book Antiqu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F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044877"/>
    <w:pPr>
      <w:spacing w:before="100" w:after="40"/>
      <w:outlineLvl w:val="1"/>
    </w:pPr>
    <w:rPr>
      <w:rFonts w:ascii="Arial" w:eastAsia="Times New Roman" w:hAnsi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7CF6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7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7BB"/>
    <w:rPr>
      <w:rFonts w:ascii="Lucida Grande" w:hAnsi="Lucida Grande" w:cs="Lucida Grande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44877"/>
    <w:rPr>
      <w:rFonts w:ascii="Arial" w:eastAsia="Times New Roman" w:hAnsi="Arial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unhideWhenUsed/>
    <w:rsid w:val="008937BB"/>
    <w:pPr>
      <w:spacing w:before="100" w:beforeAutospacing="1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8F322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A3F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E7CF6"/>
    <w:rPr>
      <w:rFonts w:ascii="Arial" w:eastAsiaTheme="majorEastAsia" w:hAnsi="Arial" w:cstheme="majorBidi"/>
      <w:b/>
      <w:bCs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075C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CC075C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CC075C"/>
    <w:pPr>
      <w:ind w:left="480"/>
    </w:pPr>
  </w:style>
  <w:style w:type="character" w:styleId="Hyperlink">
    <w:name w:val="Hyperlink"/>
    <w:basedOn w:val="DefaultParagraphFont"/>
    <w:uiPriority w:val="99"/>
    <w:unhideWhenUsed/>
    <w:rsid w:val="00CC075C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A0F94"/>
  </w:style>
  <w:style w:type="paragraph" w:styleId="ListParagraph">
    <w:name w:val="List Paragraph"/>
    <w:basedOn w:val="Normal"/>
    <w:uiPriority w:val="99"/>
    <w:qFormat/>
    <w:rsid w:val="007C51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733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7335"/>
    <w:rPr>
      <w:rFonts w:ascii="Book Antiqua" w:hAnsi="Book Antiqua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733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7335"/>
    <w:rPr>
      <w:rFonts w:ascii="Book Antiqua" w:hAnsi="Book Antiqu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877"/>
    <w:pPr>
      <w:spacing w:after="100"/>
    </w:pPr>
    <w:rPr>
      <w:rFonts w:ascii="Book Antiqua" w:hAnsi="Book Antiqu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F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044877"/>
    <w:pPr>
      <w:spacing w:before="100" w:after="40"/>
      <w:outlineLvl w:val="1"/>
    </w:pPr>
    <w:rPr>
      <w:rFonts w:ascii="Arial" w:eastAsia="Times New Roman" w:hAnsi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7CF6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7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7BB"/>
    <w:rPr>
      <w:rFonts w:ascii="Lucida Grande" w:hAnsi="Lucida Grande" w:cs="Lucida Grande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44877"/>
    <w:rPr>
      <w:rFonts w:ascii="Arial" w:eastAsia="Times New Roman" w:hAnsi="Arial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unhideWhenUsed/>
    <w:rsid w:val="008937BB"/>
    <w:pPr>
      <w:spacing w:before="100" w:beforeAutospacing="1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8F322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A3F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E7CF6"/>
    <w:rPr>
      <w:rFonts w:ascii="Arial" w:eastAsiaTheme="majorEastAsia" w:hAnsi="Arial" w:cstheme="majorBidi"/>
      <w:b/>
      <w:bCs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075C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CC075C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CC075C"/>
    <w:pPr>
      <w:ind w:left="480"/>
    </w:pPr>
  </w:style>
  <w:style w:type="character" w:styleId="Hyperlink">
    <w:name w:val="Hyperlink"/>
    <w:basedOn w:val="DefaultParagraphFont"/>
    <w:uiPriority w:val="99"/>
    <w:unhideWhenUsed/>
    <w:rsid w:val="00CC075C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A0F94"/>
  </w:style>
  <w:style w:type="paragraph" w:styleId="ListParagraph">
    <w:name w:val="List Paragraph"/>
    <w:basedOn w:val="Normal"/>
    <w:uiPriority w:val="99"/>
    <w:qFormat/>
    <w:rsid w:val="007C51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733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7335"/>
    <w:rPr>
      <w:rFonts w:ascii="Book Antiqua" w:hAnsi="Book Antiqua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733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7335"/>
    <w:rPr>
      <w:rFonts w:ascii="Book Antiqua" w:hAnsi="Book Antiqu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26" Type="http://schemas.openxmlformats.org/officeDocument/2006/relationships/hyperlink" Target="http://accessibility.psu.edu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g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image" Target="media/image7.jpg"/><Relationship Id="rId25" Type="http://schemas.openxmlformats.org/officeDocument/2006/relationships/hyperlink" Target="http://its.psu.edu/traini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jp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lynda.psu.edu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23" Type="http://schemas.openxmlformats.org/officeDocument/2006/relationships/hyperlink" Target="http://accessibility.psu.edu" TargetMode="External"/><Relationship Id="rId28" Type="http://schemas.openxmlformats.org/officeDocument/2006/relationships/hyperlink" Target="http://its.psu.edu/training" TargetMode="External"/><Relationship Id="rId10" Type="http://schemas.openxmlformats.org/officeDocument/2006/relationships/footer" Target="footer1.xml"/><Relationship Id="rId19" Type="http://schemas.openxmlformats.org/officeDocument/2006/relationships/image" Target="media/image9.jpg"/><Relationship Id="rId31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12.jpg"/><Relationship Id="rId27" Type="http://schemas.openxmlformats.org/officeDocument/2006/relationships/hyperlink" Target="http://lynda.psu.edu" TargetMode="External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4ECE9D47AE3042BC1BAE58C948E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FAE09-6CB4-0B4F-BA6D-068D98E0D72C}"/>
      </w:docPartPr>
      <w:docPartBody>
        <w:p w:rsidR="00B95BA0" w:rsidRDefault="00B95BA0" w:rsidP="00B95BA0">
          <w:pPr>
            <w:pStyle w:val="504ECE9D47AE3042BC1BAE58C948E11E"/>
          </w:pPr>
          <w:r>
            <w:t>[Type text]</w:t>
          </w:r>
        </w:p>
      </w:docPartBody>
    </w:docPart>
    <w:docPart>
      <w:docPartPr>
        <w:name w:val="6B5203234592FB45A6D8024014518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90A62-4D62-B146-A8DE-8D88013DFC68}"/>
      </w:docPartPr>
      <w:docPartBody>
        <w:p w:rsidR="00B95BA0" w:rsidRDefault="00B95BA0" w:rsidP="00B95BA0">
          <w:pPr>
            <w:pStyle w:val="6B5203234592FB45A6D80240145182C6"/>
          </w:pPr>
          <w:r>
            <w:t>[Type text]</w:t>
          </w:r>
        </w:p>
      </w:docPartBody>
    </w:docPart>
    <w:docPart>
      <w:docPartPr>
        <w:name w:val="B6ABFCCDC0933A46B38A1C32E82F8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F35A8-722E-9049-B8C8-9356C32F6F3A}"/>
      </w:docPartPr>
      <w:docPartBody>
        <w:p w:rsidR="00B95BA0" w:rsidRDefault="00B95BA0" w:rsidP="00B95BA0">
          <w:pPr>
            <w:pStyle w:val="B6ABFCCDC0933A46B38A1C32E82F898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A0"/>
    <w:rsid w:val="00B95BA0"/>
    <w:rsid w:val="00E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4ECE9D47AE3042BC1BAE58C948E11E">
    <w:name w:val="504ECE9D47AE3042BC1BAE58C948E11E"/>
    <w:rsid w:val="00B95BA0"/>
  </w:style>
  <w:style w:type="paragraph" w:customStyle="1" w:styleId="6B5203234592FB45A6D80240145182C6">
    <w:name w:val="6B5203234592FB45A6D80240145182C6"/>
    <w:rsid w:val="00B95BA0"/>
  </w:style>
  <w:style w:type="paragraph" w:customStyle="1" w:styleId="B6ABFCCDC0933A46B38A1C32E82F8986">
    <w:name w:val="B6ABFCCDC0933A46B38A1C32E82F8986"/>
    <w:rsid w:val="00B95BA0"/>
  </w:style>
  <w:style w:type="paragraph" w:customStyle="1" w:styleId="5D202D77C11CDD43B31EA1A81E1A0DDE">
    <w:name w:val="5D202D77C11CDD43B31EA1A81E1A0DDE"/>
    <w:rsid w:val="00B95BA0"/>
  </w:style>
  <w:style w:type="paragraph" w:customStyle="1" w:styleId="342967969C566541B825904EE174A807">
    <w:name w:val="342967969C566541B825904EE174A807"/>
    <w:rsid w:val="00B95BA0"/>
  </w:style>
  <w:style w:type="paragraph" w:customStyle="1" w:styleId="C87D7351A5AB044FB4B6B84CD78FE3C1">
    <w:name w:val="C87D7351A5AB044FB4B6B84CD78FE3C1"/>
    <w:rsid w:val="00B95B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4ECE9D47AE3042BC1BAE58C948E11E">
    <w:name w:val="504ECE9D47AE3042BC1BAE58C948E11E"/>
    <w:rsid w:val="00B95BA0"/>
  </w:style>
  <w:style w:type="paragraph" w:customStyle="1" w:styleId="6B5203234592FB45A6D80240145182C6">
    <w:name w:val="6B5203234592FB45A6D80240145182C6"/>
    <w:rsid w:val="00B95BA0"/>
  </w:style>
  <w:style w:type="paragraph" w:customStyle="1" w:styleId="B6ABFCCDC0933A46B38A1C32E82F8986">
    <w:name w:val="B6ABFCCDC0933A46B38A1C32E82F8986"/>
    <w:rsid w:val="00B95BA0"/>
  </w:style>
  <w:style w:type="paragraph" w:customStyle="1" w:styleId="5D202D77C11CDD43B31EA1A81E1A0DDE">
    <w:name w:val="5D202D77C11CDD43B31EA1A81E1A0DDE"/>
    <w:rsid w:val="00B95BA0"/>
  </w:style>
  <w:style w:type="paragraph" w:customStyle="1" w:styleId="342967969C566541B825904EE174A807">
    <w:name w:val="342967969C566541B825904EE174A807"/>
    <w:rsid w:val="00B95BA0"/>
  </w:style>
  <w:style w:type="paragraph" w:customStyle="1" w:styleId="C87D7351A5AB044FB4B6B84CD78FE3C1">
    <w:name w:val="C87D7351A5AB044FB4B6B84CD78FE3C1"/>
    <w:rsid w:val="00B95B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1749-FBAF-4F08-A74A-F812ACB1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Pennsylvania State University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David</cp:lastModifiedBy>
  <cp:revision>2</cp:revision>
  <dcterms:created xsi:type="dcterms:W3CDTF">2012-04-11T17:44:00Z</dcterms:created>
  <dcterms:modified xsi:type="dcterms:W3CDTF">2012-04-11T17:44:00Z</dcterms:modified>
</cp:coreProperties>
</file>